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60" w:lineRule="exact"/>
        <w:ind w:firstLine="0" w:firstLineChars="0"/>
        <w:jc w:val="left"/>
        <w:rPr>
          <w:rFonts w:ascii="Times New Roman" w:hAnsi="Times New Roman" w:eastAsia="仿宋_GB2312"/>
          <w:kern w:val="0"/>
          <w:sz w:val="28"/>
          <w:szCs w:val="28"/>
        </w:rPr>
      </w:pPr>
      <w:r>
        <w:rPr>
          <w:rFonts w:ascii="Times New Roman" w:hAnsi="Times New Roman" w:eastAsia="仿宋_GB2312"/>
          <w:kern w:val="0"/>
          <w:sz w:val="28"/>
          <w:szCs w:val="28"/>
        </w:rPr>
        <w:t>附件</w:t>
      </w:r>
      <w:r>
        <w:rPr>
          <w:rFonts w:hint="eastAsia" w:ascii="仿宋_GB2312" w:eastAsia="仿宋_GB2312"/>
          <w:kern w:val="0"/>
          <w:sz w:val="28"/>
          <w:szCs w:val="28"/>
        </w:rPr>
        <w:t>：</w:t>
      </w:r>
    </w:p>
    <w:p>
      <w:pPr>
        <w:snapToGrid w:val="0"/>
        <w:spacing w:line="560" w:lineRule="exact"/>
        <w:ind w:firstLine="720" w:firstLineChars="200"/>
        <w:jc w:val="center"/>
        <w:rPr>
          <w:rFonts w:eastAsia="黑体"/>
          <w:kern w:val="0"/>
          <w:sz w:val="36"/>
          <w:szCs w:val="36"/>
        </w:rPr>
      </w:pPr>
      <w:r>
        <w:rPr>
          <w:rFonts w:eastAsia="黑体"/>
          <w:kern w:val="0"/>
          <w:sz w:val="36"/>
          <w:szCs w:val="36"/>
        </w:rPr>
        <w:t xml:space="preserve"> </w:t>
      </w:r>
    </w:p>
    <w:p>
      <w:pPr>
        <w:snapToGrid w:val="0"/>
        <w:spacing w:line="560" w:lineRule="exact"/>
        <w:ind w:firstLine="720" w:firstLineChars="200"/>
        <w:jc w:val="center"/>
        <w:rPr>
          <w:rFonts w:eastAsia="黑体"/>
          <w:kern w:val="0"/>
          <w:sz w:val="36"/>
          <w:szCs w:val="36"/>
        </w:rPr>
      </w:pPr>
      <w:r>
        <w:rPr>
          <w:rFonts w:eastAsia="黑体"/>
          <w:kern w:val="0"/>
          <w:sz w:val="36"/>
          <w:szCs w:val="36"/>
        </w:rPr>
        <w:t xml:space="preserve"> </w:t>
      </w:r>
    </w:p>
    <w:p>
      <w:pPr>
        <w:snapToGrid w:val="0"/>
        <w:spacing w:line="560" w:lineRule="exact"/>
        <w:ind w:firstLine="800" w:firstLineChars="200"/>
        <w:jc w:val="center"/>
        <w:rPr>
          <w:rFonts w:hint="eastAsia" w:eastAsia="黑体"/>
          <w:kern w:val="0"/>
          <w:sz w:val="40"/>
          <w:szCs w:val="40"/>
          <w:lang w:eastAsia="zh-CN"/>
        </w:rPr>
      </w:pPr>
      <w:r>
        <w:rPr>
          <w:rFonts w:ascii="黑体" w:hAnsi="黑体" w:eastAsia="黑体"/>
          <w:kern w:val="0"/>
          <w:sz w:val="40"/>
          <w:szCs w:val="40"/>
        </w:rPr>
        <w:t>中山大学</w:t>
      </w:r>
      <w:r>
        <w:rPr>
          <w:rFonts w:hint="eastAsia" w:eastAsia="黑体"/>
          <w:kern w:val="0"/>
          <w:sz w:val="40"/>
          <w:szCs w:val="40"/>
          <w:lang w:eastAsia="zh-CN"/>
        </w:rPr>
        <w:t>生命科学学院</w:t>
      </w:r>
    </w:p>
    <w:p>
      <w:pPr>
        <w:snapToGrid w:val="0"/>
        <w:spacing w:line="560" w:lineRule="exact"/>
        <w:ind w:firstLine="800" w:firstLineChars="200"/>
        <w:jc w:val="center"/>
        <w:rPr>
          <w:kern w:val="0"/>
          <w:sz w:val="30"/>
          <w:szCs w:val="30"/>
        </w:rPr>
      </w:pPr>
      <w:r>
        <w:rPr>
          <w:rFonts w:hint="eastAsia" w:eastAsia="黑体"/>
          <w:kern w:val="0"/>
          <w:sz w:val="40"/>
          <w:szCs w:val="40"/>
          <w:lang w:eastAsia="zh-CN"/>
        </w:rPr>
        <w:t>本科教学质量工程类项目</w:t>
      </w:r>
      <w:r>
        <w:rPr>
          <w:rFonts w:ascii="黑体" w:hAnsi="黑体" w:eastAsia="黑体"/>
          <w:kern w:val="0"/>
          <w:sz w:val="40"/>
          <w:szCs w:val="40"/>
        </w:rPr>
        <w:t>申报</w:t>
      </w:r>
      <w:r>
        <w:rPr>
          <w:rFonts w:hint="eastAsia" w:ascii="黑体" w:hAnsi="黑体" w:eastAsia="黑体"/>
          <w:kern w:val="0"/>
          <w:sz w:val="40"/>
          <w:szCs w:val="40"/>
          <w:lang w:eastAsia="zh-CN"/>
        </w:rPr>
        <w:t>（合同）</w:t>
      </w:r>
      <w:r>
        <w:rPr>
          <w:rFonts w:ascii="黑体" w:hAnsi="黑体" w:eastAsia="黑体"/>
          <w:kern w:val="0"/>
          <w:sz w:val="40"/>
          <w:szCs w:val="40"/>
        </w:rPr>
        <w:t>书</w:t>
      </w:r>
    </w:p>
    <w:p>
      <w:pPr>
        <w:snapToGrid w:val="0"/>
        <w:spacing w:line="560" w:lineRule="exact"/>
        <w:ind w:firstLine="600" w:firstLineChars="200"/>
        <w:rPr>
          <w:kern w:val="0"/>
          <w:sz w:val="30"/>
          <w:szCs w:val="30"/>
        </w:rPr>
      </w:pPr>
      <w:r>
        <w:rPr>
          <w:kern w:val="0"/>
          <w:sz w:val="30"/>
          <w:szCs w:val="30"/>
        </w:rPr>
        <w:t xml:space="preserve"> </w:t>
      </w:r>
    </w:p>
    <w:p>
      <w:pPr>
        <w:snapToGrid w:val="0"/>
        <w:spacing w:line="560" w:lineRule="exact"/>
        <w:ind w:firstLine="600" w:firstLineChars="200"/>
        <w:rPr>
          <w:kern w:val="0"/>
          <w:sz w:val="30"/>
          <w:szCs w:val="30"/>
        </w:rPr>
      </w:pPr>
      <w:r>
        <w:rPr>
          <w:kern w:val="0"/>
          <w:sz w:val="30"/>
          <w:szCs w:val="30"/>
        </w:rPr>
        <w:t xml:space="preserve"> </w:t>
      </w:r>
    </w:p>
    <w:p>
      <w:pPr>
        <w:snapToGrid w:val="0"/>
        <w:spacing w:line="560" w:lineRule="exact"/>
        <w:ind w:right="762" w:rightChars="363" w:firstLine="560" w:firstLineChars="200"/>
        <w:rPr>
          <w:rFonts w:eastAsia="仿宋_GB2312"/>
          <w:kern w:val="0"/>
          <w:sz w:val="24"/>
          <w:szCs w:val="24"/>
          <w:u w:val="single"/>
        </w:rPr>
      </w:pPr>
      <w:r>
        <w:rPr>
          <w:rFonts w:hint="eastAsia" w:ascii="仿宋_GB2312" w:eastAsia="仿宋_GB2312"/>
          <w:kern w:val="0"/>
          <w:sz w:val="28"/>
          <w:szCs w:val="28"/>
          <w:lang w:eastAsia="zh-CN"/>
        </w:rPr>
        <w:t>项目</w:t>
      </w:r>
      <w:r>
        <w:rPr>
          <w:rFonts w:ascii="仿宋_GB2312" w:eastAsia="仿宋_GB2312"/>
          <w:kern w:val="0"/>
          <w:sz w:val="28"/>
          <w:szCs w:val="28"/>
        </w:rPr>
        <w:t>类</w:t>
      </w:r>
      <w:r>
        <w:rPr>
          <w:rFonts w:hint="eastAsia" w:ascii="仿宋_GB2312" w:eastAsia="仿宋_GB2312"/>
          <w:kern w:val="0"/>
          <w:sz w:val="28"/>
          <w:szCs w:val="28"/>
          <w:lang w:eastAsia="zh-CN"/>
        </w:rPr>
        <w:t>别</w:t>
      </w:r>
      <w:r>
        <w:rPr>
          <w:rFonts w:hint="eastAsia" w:ascii="仿宋_GB2312" w:eastAsia="仿宋_GB2312"/>
          <w:kern w:val="0"/>
          <w:sz w:val="28"/>
          <w:szCs w:val="28"/>
        </w:rPr>
        <w:t>：</w:t>
      </w:r>
      <w:r>
        <w:rPr>
          <w:rFonts w:hint="eastAsia" w:ascii="仿宋_GB2312" w:eastAsia="仿宋_GB2312"/>
          <w:kern w:val="0"/>
          <w:sz w:val="28"/>
          <w:szCs w:val="28"/>
          <w:lang w:val="en-US" w:eastAsia="zh-CN"/>
        </w:rPr>
        <w:t xml:space="preserve"> </w:t>
      </w:r>
      <w:r>
        <w:rPr>
          <w:rFonts w:hint="eastAsia" w:ascii="仿宋_GB2312" w:eastAsia="仿宋_GB2312"/>
          <w:kern w:val="0"/>
          <w:sz w:val="24"/>
          <w:szCs w:val="24"/>
          <w:u w:val="single"/>
          <w:lang w:eastAsia="zh-CN"/>
        </w:rPr>
        <w:t>“一院一课”项目</w:t>
      </w:r>
      <w:r>
        <w:rPr>
          <w:rFonts w:eastAsia="仿宋_GB2312"/>
          <w:kern w:val="0"/>
          <w:sz w:val="24"/>
          <w:szCs w:val="24"/>
          <w:u w:val="single"/>
        </w:rPr>
        <w:t xml:space="preserve">□  </w:t>
      </w:r>
      <w:r>
        <w:rPr>
          <w:rFonts w:hint="eastAsia" w:eastAsia="仿宋_GB2312"/>
          <w:kern w:val="0"/>
          <w:sz w:val="24"/>
          <w:szCs w:val="24"/>
          <w:u w:val="single"/>
          <w:lang w:val="en-US" w:eastAsia="zh-CN"/>
        </w:rPr>
        <w:t xml:space="preserve"> </w:t>
      </w:r>
      <w:r>
        <w:rPr>
          <w:rFonts w:hint="eastAsia" w:eastAsia="仿宋_GB2312"/>
          <w:kern w:val="0"/>
          <w:sz w:val="24"/>
          <w:szCs w:val="24"/>
          <w:u w:val="single"/>
          <w:lang w:eastAsia="zh-CN"/>
        </w:rPr>
        <w:t>教学团队建设</w:t>
      </w:r>
      <w:r>
        <w:rPr>
          <w:rFonts w:eastAsia="仿宋_GB2312"/>
          <w:kern w:val="0"/>
          <w:sz w:val="24"/>
          <w:szCs w:val="24"/>
          <w:u w:val="single"/>
        </w:rPr>
        <w:t xml:space="preserve">□  </w:t>
      </w:r>
    </w:p>
    <w:p>
      <w:pPr>
        <w:snapToGrid w:val="0"/>
        <w:spacing w:line="560" w:lineRule="exact"/>
        <w:ind w:right="762" w:rightChars="363" w:firstLine="2160" w:firstLineChars="900"/>
        <w:rPr>
          <w:rFonts w:eastAsia="仿宋_GB2312"/>
          <w:kern w:val="0"/>
          <w:sz w:val="24"/>
          <w:szCs w:val="24"/>
          <w:u w:val="single"/>
        </w:rPr>
      </w:pPr>
      <w:r>
        <w:rPr>
          <w:rFonts w:hint="eastAsia" w:ascii="仿宋_GB2312" w:eastAsia="仿宋_GB2312"/>
          <w:kern w:val="0"/>
          <w:sz w:val="24"/>
          <w:szCs w:val="24"/>
          <w:u w:val="single"/>
          <w:lang w:eastAsia="zh-CN"/>
        </w:rPr>
        <w:t>教材建设</w:t>
      </w:r>
      <w:r>
        <w:rPr>
          <w:rFonts w:eastAsia="仿宋_GB2312"/>
          <w:kern w:val="0"/>
          <w:sz w:val="24"/>
          <w:szCs w:val="24"/>
          <w:u w:val="single"/>
        </w:rPr>
        <w:t>□</w:t>
      </w:r>
      <w:r>
        <w:rPr>
          <w:rFonts w:hint="eastAsia" w:eastAsia="仿宋_GB2312"/>
          <w:kern w:val="0"/>
          <w:sz w:val="24"/>
          <w:szCs w:val="24"/>
          <w:u w:val="single"/>
          <w:lang w:val="en-US" w:eastAsia="zh-CN"/>
        </w:rPr>
        <w:t xml:space="preserve">    </w:t>
      </w:r>
      <w:r>
        <w:rPr>
          <w:rFonts w:hint="eastAsia" w:eastAsia="仿宋_GB2312"/>
          <w:kern w:val="0"/>
          <w:sz w:val="24"/>
          <w:szCs w:val="24"/>
          <w:u w:val="single"/>
          <w:lang w:eastAsia="zh-CN"/>
        </w:rPr>
        <w:t>本科教学改革研究</w:t>
      </w:r>
      <w:r>
        <w:rPr>
          <w:rFonts w:eastAsia="仿宋_GB2312"/>
          <w:kern w:val="0"/>
          <w:sz w:val="24"/>
          <w:szCs w:val="24"/>
          <w:u w:val="single"/>
        </w:rPr>
        <w:t xml:space="preserve">□     </w:t>
      </w:r>
    </w:p>
    <w:p>
      <w:pPr>
        <w:snapToGrid w:val="0"/>
        <w:spacing w:line="560" w:lineRule="exact"/>
        <w:ind w:right="762" w:rightChars="363" w:firstLine="2160" w:firstLineChars="900"/>
        <w:rPr>
          <w:rFonts w:eastAsia="仿宋_GB2312"/>
          <w:kern w:val="0"/>
          <w:sz w:val="24"/>
          <w:szCs w:val="24"/>
          <w:u w:val="single"/>
        </w:rPr>
      </w:pPr>
      <w:r>
        <w:rPr>
          <w:rFonts w:hint="eastAsia" w:eastAsia="仿宋_GB2312"/>
          <w:kern w:val="0"/>
          <w:sz w:val="24"/>
          <w:szCs w:val="24"/>
          <w:u w:val="single"/>
          <w:lang w:eastAsia="zh-CN"/>
        </w:rPr>
        <w:t>精品视频公开课</w:t>
      </w:r>
      <w:r>
        <w:rPr>
          <w:rFonts w:eastAsia="仿宋_GB2312"/>
          <w:kern w:val="0"/>
          <w:sz w:val="24"/>
          <w:szCs w:val="24"/>
          <w:u w:val="single"/>
        </w:rPr>
        <w:t xml:space="preserve">□  </w:t>
      </w:r>
      <w:r>
        <w:rPr>
          <w:rFonts w:hint="eastAsia" w:eastAsia="仿宋_GB2312"/>
          <w:kern w:val="0"/>
          <w:sz w:val="24"/>
          <w:szCs w:val="24"/>
          <w:u w:val="single"/>
          <w:lang w:val="en-US" w:eastAsia="zh-CN"/>
        </w:rPr>
        <w:t xml:space="preserve"> </w:t>
      </w:r>
      <w:r>
        <w:rPr>
          <w:rFonts w:hint="eastAsia" w:eastAsia="仿宋_GB2312"/>
          <w:kern w:val="0"/>
          <w:sz w:val="24"/>
          <w:szCs w:val="24"/>
          <w:u w:val="single"/>
          <w:lang w:eastAsia="zh-CN"/>
        </w:rPr>
        <w:t>精品资源共享课</w:t>
      </w:r>
      <w:r>
        <w:rPr>
          <w:rFonts w:eastAsia="仿宋_GB2312"/>
          <w:kern w:val="0"/>
          <w:sz w:val="24"/>
          <w:szCs w:val="24"/>
          <w:u w:val="single"/>
        </w:rPr>
        <w:t xml:space="preserve">□   </w:t>
      </w:r>
      <w:r>
        <w:rPr>
          <w:rFonts w:hint="eastAsia" w:eastAsia="仿宋_GB2312"/>
          <w:kern w:val="0"/>
          <w:sz w:val="24"/>
          <w:szCs w:val="24"/>
          <w:u w:val="single"/>
          <w:lang w:eastAsia="zh-CN"/>
        </w:rPr>
        <w:t>微课</w:t>
      </w:r>
      <w:r>
        <w:rPr>
          <w:rFonts w:eastAsia="仿宋_GB2312"/>
          <w:kern w:val="0"/>
          <w:sz w:val="24"/>
          <w:szCs w:val="24"/>
          <w:u w:val="single"/>
        </w:rPr>
        <w:t xml:space="preserve">□    </w:t>
      </w:r>
    </w:p>
    <w:p>
      <w:pPr>
        <w:snapToGrid w:val="0"/>
        <w:spacing w:line="560" w:lineRule="exact"/>
        <w:ind w:right="762" w:rightChars="363" w:firstLine="560" w:firstLineChars="200"/>
        <w:rPr>
          <w:rFonts w:hint="eastAsia" w:ascii="仿宋_GB2312" w:eastAsia="仿宋_GB2312"/>
          <w:kern w:val="0"/>
          <w:sz w:val="28"/>
          <w:szCs w:val="28"/>
          <w:lang w:eastAsia="zh-CN"/>
        </w:rPr>
      </w:pPr>
    </w:p>
    <w:p>
      <w:pPr>
        <w:snapToGrid w:val="0"/>
        <w:spacing w:line="560" w:lineRule="exact"/>
        <w:ind w:right="762" w:rightChars="363" w:firstLine="560" w:firstLineChars="200"/>
        <w:rPr>
          <w:rFonts w:eastAsia="仿宋_GB2312"/>
          <w:kern w:val="0"/>
          <w:sz w:val="28"/>
          <w:szCs w:val="28"/>
          <w:u w:val="single"/>
        </w:rPr>
      </w:pPr>
      <w:r>
        <w:rPr>
          <w:rFonts w:hint="eastAsia" w:ascii="仿宋_GB2312" w:eastAsia="仿宋_GB2312"/>
          <w:kern w:val="0"/>
          <w:sz w:val="28"/>
          <w:szCs w:val="28"/>
          <w:lang w:eastAsia="zh-CN"/>
        </w:rPr>
        <w:t>项目</w:t>
      </w:r>
      <w:r>
        <w:rPr>
          <w:rFonts w:ascii="仿宋_GB2312" w:eastAsia="仿宋_GB2312"/>
          <w:kern w:val="0"/>
          <w:sz w:val="28"/>
          <w:szCs w:val="28"/>
        </w:rPr>
        <w:t>名称：</w:t>
      </w:r>
      <w:r>
        <w:rPr>
          <w:rFonts w:eastAsia="仿宋_GB2312"/>
          <w:kern w:val="0"/>
          <w:sz w:val="28"/>
          <w:szCs w:val="28"/>
          <w:u w:val="single"/>
        </w:rPr>
        <w:t xml:space="preserve">                                  </w:t>
      </w:r>
    </w:p>
    <w:p>
      <w:pPr>
        <w:snapToGrid w:val="0"/>
        <w:spacing w:line="560" w:lineRule="exact"/>
        <w:ind w:right="762" w:rightChars="363" w:firstLine="560" w:firstLineChars="200"/>
        <w:rPr>
          <w:rFonts w:hint="eastAsia" w:ascii="仿宋_GB2312" w:eastAsia="仿宋_GB2312"/>
          <w:kern w:val="0"/>
          <w:sz w:val="28"/>
          <w:szCs w:val="28"/>
          <w:lang w:eastAsia="zh-CN"/>
        </w:rPr>
      </w:pPr>
    </w:p>
    <w:p>
      <w:pPr>
        <w:snapToGrid w:val="0"/>
        <w:spacing w:line="560" w:lineRule="exact"/>
        <w:ind w:right="762" w:rightChars="363" w:firstLine="560" w:firstLineChars="200"/>
        <w:rPr>
          <w:rFonts w:eastAsia="仿宋_GB2312"/>
          <w:kern w:val="0"/>
          <w:sz w:val="28"/>
          <w:szCs w:val="28"/>
          <w:u w:val="single"/>
        </w:rPr>
      </w:pPr>
      <w:r>
        <w:rPr>
          <w:rFonts w:hint="eastAsia" w:ascii="仿宋_GB2312" w:eastAsia="仿宋_GB2312"/>
          <w:kern w:val="0"/>
          <w:sz w:val="28"/>
          <w:szCs w:val="28"/>
          <w:lang w:eastAsia="zh-CN"/>
        </w:rPr>
        <w:t>项目</w:t>
      </w:r>
      <w:r>
        <w:rPr>
          <w:rFonts w:ascii="仿宋_GB2312" w:eastAsia="仿宋_GB2312"/>
          <w:kern w:val="0"/>
          <w:sz w:val="28"/>
          <w:szCs w:val="28"/>
        </w:rPr>
        <w:t>负责人：</w:t>
      </w:r>
      <w:r>
        <w:rPr>
          <w:rFonts w:eastAsia="仿宋_GB2312"/>
          <w:kern w:val="0"/>
          <w:sz w:val="28"/>
          <w:szCs w:val="28"/>
          <w:u w:val="single"/>
        </w:rPr>
        <w:t xml:space="preserve">                                 </w:t>
      </w:r>
    </w:p>
    <w:p>
      <w:pPr>
        <w:snapToGrid w:val="0"/>
        <w:spacing w:line="560" w:lineRule="exact"/>
        <w:ind w:right="762" w:rightChars="363" w:firstLine="560" w:firstLineChars="200"/>
        <w:rPr>
          <w:rFonts w:ascii="仿宋_GB2312" w:eastAsia="仿宋_GB2312"/>
          <w:kern w:val="0"/>
          <w:sz w:val="28"/>
          <w:szCs w:val="28"/>
        </w:rPr>
      </w:pPr>
    </w:p>
    <w:p>
      <w:pPr>
        <w:snapToGrid w:val="0"/>
        <w:spacing w:line="560" w:lineRule="exact"/>
        <w:ind w:right="762" w:rightChars="363" w:firstLine="560" w:firstLineChars="200"/>
        <w:rPr>
          <w:rFonts w:eastAsia="仿宋_GB2312"/>
          <w:kern w:val="0"/>
          <w:sz w:val="28"/>
          <w:szCs w:val="28"/>
        </w:rPr>
      </w:pPr>
      <w:r>
        <w:rPr>
          <w:rFonts w:ascii="仿宋_GB2312" w:eastAsia="仿宋_GB2312"/>
          <w:kern w:val="0"/>
          <w:sz w:val="28"/>
          <w:szCs w:val="28"/>
        </w:rPr>
        <w:t>填报日期：</w:t>
      </w:r>
      <w:r>
        <w:rPr>
          <w:rFonts w:eastAsia="仿宋_GB2312"/>
          <w:kern w:val="0"/>
          <w:sz w:val="28"/>
          <w:szCs w:val="28"/>
          <w:u w:val="single"/>
        </w:rPr>
        <w:t xml:space="preserve">                                  </w:t>
      </w:r>
    </w:p>
    <w:p>
      <w:pPr>
        <w:snapToGrid w:val="0"/>
        <w:spacing w:line="560" w:lineRule="exact"/>
        <w:ind w:firstLine="560" w:firstLineChars="200"/>
        <w:jc w:val="center"/>
        <w:rPr>
          <w:rFonts w:eastAsia="仿宋_GB2312"/>
          <w:kern w:val="0"/>
          <w:sz w:val="28"/>
          <w:szCs w:val="28"/>
        </w:rPr>
      </w:pPr>
      <w:r>
        <w:rPr>
          <w:rFonts w:eastAsia="仿宋_GB2312"/>
          <w:kern w:val="0"/>
          <w:sz w:val="28"/>
          <w:szCs w:val="28"/>
        </w:rPr>
        <w:t xml:space="preserve"> </w:t>
      </w:r>
    </w:p>
    <w:p>
      <w:pPr>
        <w:snapToGrid w:val="0"/>
        <w:spacing w:line="560" w:lineRule="exact"/>
        <w:ind w:firstLine="560" w:firstLineChars="200"/>
        <w:jc w:val="center"/>
        <w:rPr>
          <w:rFonts w:eastAsia="仿宋_GB2312"/>
          <w:kern w:val="0"/>
          <w:sz w:val="28"/>
          <w:szCs w:val="28"/>
        </w:rPr>
      </w:pPr>
      <w:r>
        <w:rPr>
          <w:rFonts w:eastAsia="仿宋_GB2312"/>
          <w:kern w:val="0"/>
          <w:sz w:val="28"/>
          <w:szCs w:val="28"/>
        </w:rPr>
        <w:t xml:space="preserve"> </w:t>
      </w:r>
    </w:p>
    <w:p>
      <w:pPr>
        <w:snapToGrid w:val="0"/>
        <w:spacing w:line="560" w:lineRule="exact"/>
        <w:ind w:firstLine="560" w:firstLineChars="200"/>
        <w:jc w:val="center"/>
        <w:rPr>
          <w:rFonts w:eastAsia="仿宋_GB2312"/>
          <w:kern w:val="0"/>
          <w:sz w:val="28"/>
          <w:szCs w:val="28"/>
        </w:rPr>
      </w:pPr>
      <w:r>
        <w:rPr>
          <w:rFonts w:eastAsia="仿宋_GB2312"/>
          <w:kern w:val="0"/>
          <w:sz w:val="28"/>
          <w:szCs w:val="28"/>
        </w:rPr>
        <w:t xml:space="preserve"> </w:t>
      </w:r>
    </w:p>
    <w:p>
      <w:pPr>
        <w:snapToGrid w:val="0"/>
        <w:spacing w:line="560" w:lineRule="exact"/>
        <w:ind w:firstLine="560" w:firstLineChars="200"/>
        <w:jc w:val="center"/>
        <w:rPr>
          <w:kern w:val="0"/>
          <w:sz w:val="28"/>
          <w:szCs w:val="28"/>
        </w:rPr>
      </w:pPr>
      <w:r>
        <w:rPr>
          <w:rFonts w:ascii="仿宋_GB2312" w:eastAsia="仿宋_GB2312"/>
          <w:kern w:val="0"/>
          <w:sz w:val="28"/>
          <w:szCs w:val="28"/>
        </w:rPr>
        <w:t>中山大学</w:t>
      </w:r>
      <w:r>
        <w:rPr>
          <w:rFonts w:hint="eastAsia" w:ascii="仿宋_GB2312" w:eastAsia="仿宋_GB2312"/>
          <w:kern w:val="0"/>
          <w:sz w:val="28"/>
          <w:szCs w:val="28"/>
          <w:lang w:eastAsia="zh-CN"/>
        </w:rPr>
        <w:t>生命科学学院</w:t>
      </w:r>
      <w:r>
        <w:rPr>
          <w:rFonts w:ascii="仿宋_GB2312" w:eastAsia="仿宋_GB2312"/>
          <w:kern w:val="0"/>
          <w:sz w:val="28"/>
          <w:szCs w:val="28"/>
        </w:rPr>
        <w:t>制</w:t>
      </w:r>
    </w:p>
    <w:p>
      <w:pPr>
        <w:snapToGrid w:val="0"/>
        <w:spacing w:line="560" w:lineRule="exact"/>
        <w:ind w:firstLine="560" w:firstLineChars="200"/>
        <w:jc w:val="center"/>
        <w:rPr>
          <w:rFonts w:eastAsia="仿宋_GB2312"/>
          <w:kern w:val="0"/>
          <w:sz w:val="28"/>
          <w:szCs w:val="28"/>
        </w:rPr>
      </w:pPr>
      <w:r>
        <w:rPr>
          <w:rFonts w:hint="eastAsia" w:ascii="仿宋_GB2312" w:eastAsia="仿宋_GB2312"/>
          <w:kern w:val="0"/>
          <w:sz w:val="28"/>
          <w:szCs w:val="28"/>
        </w:rPr>
        <w:t>二</w:t>
      </w:r>
      <w:r>
        <w:rPr>
          <w:rFonts w:hint="eastAsia" w:ascii="微软雅黑" w:hAnsi="微软雅黑" w:eastAsia="微软雅黑" w:cs="微软雅黑"/>
          <w:kern w:val="0"/>
          <w:sz w:val="28"/>
          <w:szCs w:val="28"/>
        </w:rPr>
        <w:t>〇</w:t>
      </w:r>
      <w:r>
        <w:rPr>
          <w:rFonts w:hint="eastAsia" w:ascii="仿宋_GB2312" w:eastAsia="仿宋_GB2312"/>
          <w:kern w:val="0"/>
          <w:sz w:val="28"/>
          <w:szCs w:val="28"/>
        </w:rPr>
        <w:t>一八</w:t>
      </w:r>
      <w:r>
        <w:rPr>
          <w:rFonts w:ascii="仿宋_GB2312" w:eastAsia="仿宋_GB2312"/>
          <w:kern w:val="0"/>
          <w:sz w:val="28"/>
          <w:szCs w:val="28"/>
        </w:rPr>
        <w:t>年</w:t>
      </w:r>
      <w:r>
        <w:rPr>
          <w:rFonts w:hint="eastAsia" w:ascii="仿宋_GB2312" w:eastAsia="仿宋_GB2312"/>
          <w:kern w:val="0"/>
          <w:sz w:val="28"/>
          <w:szCs w:val="28"/>
          <w:lang w:eastAsia="zh-CN"/>
        </w:rPr>
        <w:t>六</w:t>
      </w:r>
      <w:r>
        <w:rPr>
          <w:rFonts w:ascii="仿宋_GB2312" w:eastAsia="仿宋_GB2312"/>
          <w:kern w:val="0"/>
          <w:sz w:val="28"/>
          <w:szCs w:val="28"/>
        </w:rPr>
        <w:t>月</w:t>
      </w:r>
    </w:p>
    <w:p>
      <w:pPr>
        <w:suppressAutoHyphens/>
        <w:spacing w:line="560" w:lineRule="exact"/>
        <w:ind w:right="25" w:firstLine="0" w:firstLineChars="0"/>
        <w:rPr>
          <w:rFonts w:eastAsia="黑体"/>
          <w:b/>
          <w:bCs/>
          <w:kern w:val="0"/>
          <w:sz w:val="28"/>
          <w:szCs w:val="28"/>
        </w:rPr>
      </w:pPr>
    </w:p>
    <w:p>
      <w:pPr>
        <w:suppressAutoHyphens/>
        <w:spacing w:line="560" w:lineRule="exact"/>
        <w:ind w:right="25" w:firstLine="0" w:firstLineChars="0"/>
        <w:rPr>
          <w:rFonts w:eastAsia="黑体"/>
          <w:b/>
          <w:bCs/>
          <w:kern w:val="0"/>
          <w:sz w:val="28"/>
          <w:szCs w:val="28"/>
        </w:rPr>
      </w:pPr>
    </w:p>
    <w:p>
      <w:pPr>
        <w:suppressAutoHyphens/>
        <w:spacing w:line="560" w:lineRule="exact"/>
        <w:ind w:right="25" w:firstLine="0" w:firstLineChars="0"/>
        <w:rPr>
          <w:rFonts w:eastAsia="黑体"/>
          <w:b/>
          <w:bCs/>
          <w:kern w:val="0"/>
          <w:sz w:val="28"/>
          <w:szCs w:val="28"/>
        </w:rPr>
      </w:pPr>
    </w:p>
    <w:p>
      <w:pPr>
        <w:numPr>
          <w:ilvl w:val="0"/>
          <w:numId w:val="1"/>
        </w:numPr>
        <w:suppressAutoHyphens/>
        <w:spacing w:line="560" w:lineRule="exact"/>
        <w:ind w:right="25" w:firstLine="0" w:firstLineChars="0"/>
        <w:rPr>
          <w:rFonts w:eastAsia="黑体"/>
          <w:b/>
          <w:bCs/>
          <w:kern w:val="0"/>
          <w:sz w:val="28"/>
          <w:szCs w:val="28"/>
        </w:rPr>
      </w:pPr>
      <w:r>
        <w:rPr>
          <w:rFonts w:eastAsia="黑体"/>
          <w:b/>
          <w:bCs/>
          <w:kern w:val="0"/>
          <w:sz w:val="28"/>
          <w:szCs w:val="28"/>
        </w:rPr>
        <w:br w:type="page"/>
      </w:r>
    </w:p>
    <w:p>
      <w:pPr>
        <w:suppressAutoHyphens/>
        <w:spacing w:line="560" w:lineRule="exact"/>
        <w:ind w:right="25" w:firstLine="0" w:firstLineChars="0"/>
        <w:rPr>
          <w:rFonts w:eastAsia="黑体"/>
          <w:b/>
          <w:bCs/>
          <w:kern w:val="0"/>
          <w:sz w:val="28"/>
          <w:szCs w:val="28"/>
        </w:rPr>
      </w:pPr>
      <w:r>
        <w:rPr>
          <w:rFonts w:hint="eastAsia" w:eastAsia="黑体"/>
          <w:b/>
          <w:bCs/>
          <w:kern w:val="0"/>
          <w:sz w:val="28"/>
          <w:szCs w:val="28"/>
          <w:lang w:eastAsia="zh-CN"/>
        </w:rPr>
        <w:t>一．项目</w:t>
      </w:r>
      <w:r>
        <w:rPr>
          <w:rFonts w:hint="eastAsia" w:ascii="黑体" w:hAnsi="黑体" w:eastAsia="黑体"/>
          <w:b/>
          <w:bCs/>
          <w:kern w:val="0"/>
          <w:sz w:val="28"/>
          <w:szCs w:val="28"/>
          <w:lang w:eastAsia="zh-CN"/>
        </w:rPr>
        <w:t>负责</w:t>
      </w:r>
      <w:r>
        <w:rPr>
          <w:rFonts w:ascii="黑体" w:hAnsi="黑体" w:eastAsia="黑体"/>
          <w:b/>
          <w:bCs/>
          <w:kern w:val="0"/>
          <w:sz w:val="28"/>
          <w:szCs w:val="28"/>
        </w:rPr>
        <w:t>人情况</w:t>
      </w:r>
    </w:p>
    <w:tbl>
      <w:tblPr>
        <w:tblStyle w:val="6"/>
        <w:tblW w:w="8642" w:type="dxa"/>
        <w:tblInd w:w="0" w:type="dxa"/>
        <w:tblLayout w:type="fixed"/>
        <w:tblCellMar>
          <w:top w:w="0" w:type="dxa"/>
          <w:left w:w="108" w:type="dxa"/>
          <w:bottom w:w="0" w:type="dxa"/>
          <w:right w:w="108" w:type="dxa"/>
        </w:tblCellMar>
      </w:tblPr>
      <w:tblGrid>
        <w:gridCol w:w="828"/>
        <w:gridCol w:w="773"/>
        <w:gridCol w:w="330"/>
        <w:gridCol w:w="1725"/>
        <w:gridCol w:w="1392"/>
        <w:gridCol w:w="1218"/>
        <w:gridCol w:w="840"/>
        <w:gridCol w:w="382"/>
        <w:gridCol w:w="1154"/>
      </w:tblGrid>
      <w:tr>
        <w:tblPrEx>
          <w:tblLayout w:type="fixed"/>
          <w:tblCellMar>
            <w:top w:w="0" w:type="dxa"/>
            <w:left w:w="108" w:type="dxa"/>
            <w:bottom w:w="0" w:type="dxa"/>
            <w:right w:w="108" w:type="dxa"/>
          </w:tblCellMar>
        </w:tblPrEx>
        <w:tc>
          <w:tcPr>
            <w:tcW w:w="828" w:type="dxa"/>
            <w:vMerge w:val="restart"/>
            <w:tcBorders>
              <w:top w:val="single" w:color="auto" w:sz="4" w:space="0"/>
              <w:left w:val="single" w:color="auto" w:sz="4" w:space="0"/>
              <w:right w:val="single" w:color="auto" w:sz="4" w:space="0"/>
            </w:tcBorders>
            <w:textDirection w:val="tbLrV"/>
            <w:vAlign w:val="center"/>
          </w:tcPr>
          <w:p>
            <w:pPr>
              <w:snapToGrid w:val="0"/>
              <w:spacing w:line="560" w:lineRule="exact"/>
              <w:ind w:left="113" w:right="-103"/>
              <w:jc w:val="center"/>
              <w:rPr>
                <w:rFonts w:eastAsia="黑体"/>
                <w:kern w:val="0"/>
                <w:sz w:val="24"/>
                <w:szCs w:val="24"/>
              </w:rPr>
            </w:pPr>
            <w:r>
              <w:rPr>
                <w:rFonts w:hAnsi="黑体" w:eastAsia="黑体"/>
                <w:kern w:val="0"/>
                <w:sz w:val="24"/>
                <w:szCs w:val="24"/>
              </w:rPr>
              <w:t>基本信息</w:t>
            </w:r>
          </w:p>
        </w:tc>
        <w:tc>
          <w:tcPr>
            <w:tcW w:w="1103" w:type="dxa"/>
            <w:gridSpan w:val="2"/>
            <w:tcBorders>
              <w:top w:val="single" w:color="auto" w:sz="4" w:space="0"/>
              <w:left w:val="nil"/>
              <w:bottom w:val="single" w:color="auto" w:sz="4" w:space="0"/>
              <w:right w:val="single" w:color="auto" w:sz="4" w:space="0"/>
            </w:tcBorders>
          </w:tcPr>
          <w:p>
            <w:pPr>
              <w:suppressAutoHyphens/>
              <w:spacing w:line="560" w:lineRule="exact"/>
              <w:ind w:right="-692"/>
              <w:jc w:val="left"/>
              <w:rPr>
                <w:rFonts w:eastAsia="黑体"/>
                <w:kern w:val="0"/>
                <w:sz w:val="24"/>
                <w:szCs w:val="24"/>
              </w:rPr>
            </w:pPr>
            <w:r>
              <w:rPr>
                <w:rFonts w:hAnsi="黑体" w:eastAsia="黑体"/>
                <w:kern w:val="0"/>
                <w:sz w:val="24"/>
                <w:szCs w:val="24"/>
              </w:rPr>
              <w:t>姓名</w:t>
            </w:r>
          </w:p>
        </w:tc>
        <w:tc>
          <w:tcPr>
            <w:tcW w:w="1725"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left"/>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jc w:val="left"/>
              <w:rPr>
                <w:rFonts w:eastAsia="黑体"/>
                <w:kern w:val="0"/>
                <w:sz w:val="24"/>
                <w:szCs w:val="24"/>
              </w:rPr>
            </w:pPr>
            <w:r>
              <w:rPr>
                <w:rFonts w:hAnsi="黑体" w:eastAsia="黑体"/>
                <w:kern w:val="0"/>
                <w:sz w:val="24"/>
                <w:szCs w:val="24"/>
              </w:rPr>
              <w:t>性别</w:t>
            </w: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left"/>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jc w:val="left"/>
              <w:rPr>
                <w:rFonts w:eastAsia="黑体"/>
                <w:kern w:val="0"/>
                <w:sz w:val="24"/>
                <w:szCs w:val="24"/>
              </w:rPr>
            </w:pPr>
            <w:r>
              <w:rPr>
                <w:rFonts w:hAnsi="黑体" w:eastAsia="黑体"/>
                <w:kern w:val="0"/>
                <w:sz w:val="24"/>
                <w:szCs w:val="24"/>
              </w:rPr>
              <w:t>出生年月</w:t>
            </w: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left"/>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left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1103" w:type="dxa"/>
            <w:gridSpan w:val="2"/>
            <w:tcBorders>
              <w:top w:val="single" w:color="auto" w:sz="4" w:space="0"/>
              <w:left w:val="nil"/>
              <w:bottom w:val="single" w:color="auto" w:sz="4" w:space="0"/>
              <w:right w:val="single" w:color="auto" w:sz="4" w:space="0"/>
            </w:tcBorders>
            <w:vAlign w:val="center"/>
          </w:tcPr>
          <w:p>
            <w:pPr>
              <w:suppressAutoHyphens/>
              <w:spacing w:line="560" w:lineRule="exact"/>
              <w:ind w:right="-692"/>
              <w:jc w:val="left"/>
              <w:rPr>
                <w:rFonts w:eastAsia="黑体"/>
                <w:kern w:val="0"/>
                <w:sz w:val="24"/>
                <w:szCs w:val="24"/>
              </w:rPr>
            </w:pPr>
            <w:r>
              <w:rPr>
                <w:rFonts w:hAnsi="黑体" w:eastAsia="黑体"/>
                <w:kern w:val="0"/>
                <w:sz w:val="24"/>
                <w:szCs w:val="24"/>
              </w:rPr>
              <w:t>职称</w:t>
            </w:r>
          </w:p>
        </w:tc>
        <w:tc>
          <w:tcPr>
            <w:tcW w:w="1725" w:type="dxa"/>
            <w:tcBorders>
              <w:top w:val="single" w:color="auto" w:sz="4" w:space="0"/>
              <w:left w:val="nil"/>
              <w:bottom w:val="single" w:color="auto" w:sz="4" w:space="0"/>
              <w:right w:val="single" w:color="auto" w:sz="4" w:space="0"/>
            </w:tcBorders>
            <w:vAlign w:val="center"/>
          </w:tcPr>
          <w:p>
            <w:pPr>
              <w:suppressAutoHyphens/>
              <w:spacing w:line="560" w:lineRule="exact"/>
              <w:ind w:right="-692" w:firstLine="480" w:firstLineChars="200"/>
              <w:jc w:val="left"/>
              <w:rPr>
                <w:rFonts w:eastAsia="黑体"/>
                <w:kern w:val="0"/>
                <w:sz w:val="24"/>
                <w:szCs w:val="24"/>
              </w:rPr>
            </w:pPr>
          </w:p>
        </w:tc>
        <w:tc>
          <w:tcPr>
            <w:tcW w:w="1392" w:type="dxa"/>
            <w:tcBorders>
              <w:top w:val="single" w:color="auto" w:sz="4" w:space="0"/>
              <w:left w:val="nil"/>
              <w:bottom w:val="single" w:color="auto" w:sz="4" w:space="0"/>
              <w:right w:val="single" w:color="auto" w:sz="4" w:space="0"/>
            </w:tcBorders>
            <w:vAlign w:val="center"/>
          </w:tcPr>
          <w:p>
            <w:pPr>
              <w:suppressAutoHyphens/>
              <w:spacing w:line="560" w:lineRule="exact"/>
              <w:ind w:right="-692"/>
              <w:jc w:val="left"/>
              <w:rPr>
                <w:rFonts w:eastAsia="黑体"/>
                <w:kern w:val="0"/>
                <w:sz w:val="24"/>
                <w:szCs w:val="24"/>
              </w:rPr>
            </w:pPr>
            <w:r>
              <w:rPr>
                <w:rFonts w:hint="eastAsia" w:hAnsi="黑体" w:eastAsia="黑体"/>
                <w:kern w:val="0"/>
                <w:sz w:val="24"/>
                <w:szCs w:val="24"/>
                <w:lang w:eastAsia="zh-CN"/>
              </w:rPr>
              <w:t>研究领域</w:t>
            </w:r>
          </w:p>
        </w:tc>
        <w:tc>
          <w:tcPr>
            <w:tcW w:w="3594" w:type="dxa"/>
            <w:gridSpan w:val="4"/>
            <w:tcBorders>
              <w:top w:val="single" w:color="auto" w:sz="4" w:space="0"/>
              <w:left w:val="nil"/>
              <w:bottom w:val="single" w:color="auto" w:sz="4" w:space="0"/>
              <w:right w:val="single" w:color="auto" w:sz="4" w:space="0"/>
            </w:tcBorders>
            <w:vAlign w:val="center"/>
          </w:tcPr>
          <w:p>
            <w:pPr>
              <w:suppressAutoHyphens/>
              <w:spacing w:line="560" w:lineRule="exact"/>
              <w:ind w:right="-692" w:firstLine="480" w:firstLineChars="200"/>
              <w:jc w:val="left"/>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left w:val="single" w:color="auto" w:sz="4" w:space="0"/>
              <w:bottom w:val="single" w:color="auto" w:sz="4" w:space="0"/>
              <w:right w:val="single" w:color="auto" w:sz="4" w:space="0"/>
            </w:tcBorders>
            <w:textDirection w:val="tbLrV"/>
            <w:vAlign w:val="center"/>
          </w:tcPr>
          <w:p>
            <w:pPr>
              <w:snapToGrid w:val="0"/>
              <w:spacing w:line="560" w:lineRule="exact"/>
              <w:ind w:right="-103" w:firstLine="480" w:firstLineChars="200"/>
              <w:jc w:val="center"/>
              <w:rPr>
                <w:rFonts w:eastAsia="黑体"/>
                <w:kern w:val="0"/>
                <w:sz w:val="24"/>
                <w:szCs w:val="24"/>
              </w:rPr>
            </w:pPr>
          </w:p>
        </w:tc>
        <w:tc>
          <w:tcPr>
            <w:tcW w:w="1103" w:type="dxa"/>
            <w:gridSpan w:val="2"/>
            <w:tcBorders>
              <w:top w:val="single" w:color="auto" w:sz="4" w:space="0"/>
              <w:left w:val="nil"/>
              <w:bottom w:val="single" w:color="auto" w:sz="4" w:space="0"/>
              <w:right w:val="single" w:color="auto" w:sz="4" w:space="0"/>
            </w:tcBorders>
            <w:vAlign w:val="center"/>
          </w:tcPr>
          <w:p>
            <w:pPr>
              <w:suppressAutoHyphens/>
              <w:spacing w:line="560" w:lineRule="exact"/>
              <w:ind w:right="-165"/>
              <w:rPr>
                <w:rFonts w:hint="eastAsia" w:hAnsi="黑体" w:eastAsia="黑体"/>
                <w:kern w:val="0"/>
                <w:sz w:val="24"/>
                <w:szCs w:val="24"/>
                <w:lang w:eastAsia="zh-CN"/>
              </w:rPr>
            </w:pPr>
            <w:r>
              <w:rPr>
                <w:rFonts w:hint="eastAsia" w:hAnsi="黑体" w:eastAsia="黑体"/>
                <w:kern w:val="0"/>
                <w:sz w:val="24"/>
                <w:szCs w:val="24"/>
                <w:lang w:eastAsia="zh-CN"/>
              </w:rPr>
              <w:t>联系电话</w:t>
            </w:r>
          </w:p>
        </w:tc>
        <w:tc>
          <w:tcPr>
            <w:tcW w:w="1725" w:type="dxa"/>
            <w:tcBorders>
              <w:top w:val="single" w:color="auto" w:sz="4" w:space="0"/>
              <w:left w:val="nil"/>
              <w:bottom w:val="single" w:color="auto" w:sz="4" w:space="0"/>
              <w:right w:val="single" w:color="auto" w:sz="4" w:space="0"/>
            </w:tcBorders>
            <w:vAlign w:val="center"/>
          </w:tcPr>
          <w:p>
            <w:pPr>
              <w:suppressAutoHyphens/>
              <w:spacing w:line="560" w:lineRule="exact"/>
              <w:ind w:right="-165"/>
              <w:rPr>
                <w:rFonts w:hAnsi="黑体" w:eastAsia="黑体"/>
                <w:kern w:val="0"/>
                <w:sz w:val="24"/>
                <w:szCs w:val="24"/>
              </w:rPr>
            </w:pPr>
          </w:p>
        </w:tc>
        <w:tc>
          <w:tcPr>
            <w:tcW w:w="1392" w:type="dxa"/>
            <w:tcBorders>
              <w:top w:val="single" w:color="auto" w:sz="4" w:space="0"/>
              <w:left w:val="nil"/>
              <w:bottom w:val="single" w:color="auto" w:sz="4" w:space="0"/>
              <w:right w:val="single" w:color="auto" w:sz="4" w:space="0"/>
            </w:tcBorders>
            <w:vAlign w:val="center"/>
          </w:tcPr>
          <w:p>
            <w:pPr>
              <w:suppressAutoHyphens/>
              <w:spacing w:line="560" w:lineRule="exact"/>
              <w:ind w:right="-70"/>
              <w:rPr>
                <w:rFonts w:hint="eastAsia" w:hAnsi="黑体" w:eastAsia="黑体"/>
                <w:kern w:val="0"/>
                <w:sz w:val="24"/>
                <w:szCs w:val="24"/>
                <w:lang w:eastAsia="zh-CN"/>
              </w:rPr>
            </w:pPr>
            <w:r>
              <w:rPr>
                <w:rFonts w:hint="eastAsia" w:hAnsi="黑体" w:eastAsia="黑体"/>
                <w:kern w:val="0"/>
                <w:sz w:val="24"/>
                <w:szCs w:val="24"/>
                <w:lang w:eastAsia="zh-CN"/>
              </w:rPr>
              <w:t>电子邮箱</w:t>
            </w:r>
          </w:p>
        </w:tc>
        <w:tc>
          <w:tcPr>
            <w:tcW w:w="1218" w:type="dxa"/>
            <w:tcBorders>
              <w:top w:val="single" w:color="auto" w:sz="4" w:space="0"/>
              <w:left w:val="nil"/>
              <w:bottom w:val="single" w:color="auto" w:sz="4" w:space="0"/>
              <w:right w:val="single" w:color="auto" w:sz="4" w:space="0"/>
            </w:tcBorders>
            <w:vAlign w:val="center"/>
          </w:tcPr>
          <w:p>
            <w:pPr>
              <w:suppressAutoHyphens/>
              <w:spacing w:line="560" w:lineRule="exact"/>
              <w:ind w:right="-70"/>
              <w:rPr>
                <w:rFonts w:hAnsi="黑体" w:eastAsia="黑体"/>
                <w:kern w:val="0"/>
                <w:sz w:val="24"/>
                <w:szCs w:val="24"/>
              </w:rPr>
            </w:pPr>
          </w:p>
        </w:tc>
        <w:tc>
          <w:tcPr>
            <w:tcW w:w="1222" w:type="dxa"/>
            <w:gridSpan w:val="2"/>
            <w:tcBorders>
              <w:top w:val="single" w:color="auto" w:sz="4" w:space="0"/>
              <w:left w:val="nil"/>
              <w:bottom w:val="single" w:color="auto" w:sz="4" w:space="0"/>
              <w:right w:val="single" w:color="auto" w:sz="4" w:space="0"/>
            </w:tcBorders>
            <w:vAlign w:val="center"/>
          </w:tcPr>
          <w:p>
            <w:pPr>
              <w:suppressAutoHyphens/>
              <w:spacing w:line="560" w:lineRule="exact"/>
              <w:ind w:right="-108"/>
              <w:rPr>
                <w:rFonts w:hAnsi="黑体" w:eastAsia="黑体"/>
                <w:kern w:val="0"/>
                <w:sz w:val="24"/>
                <w:szCs w:val="24"/>
              </w:rPr>
            </w:pPr>
          </w:p>
        </w:tc>
        <w:tc>
          <w:tcPr>
            <w:tcW w:w="1154" w:type="dxa"/>
            <w:tcBorders>
              <w:top w:val="single" w:color="auto" w:sz="4" w:space="0"/>
              <w:left w:val="nil"/>
              <w:bottom w:val="single" w:color="auto" w:sz="4" w:space="0"/>
              <w:right w:val="single" w:color="auto" w:sz="4" w:space="0"/>
            </w:tcBorders>
            <w:vAlign w:val="center"/>
          </w:tcPr>
          <w:p>
            <w:pPr>
              <w:suppressAutoHyphens/>
              <w:spacing w:line="560" w:lineRule="exact"/>
              <w:ind w:right="-108"/>
              <w:rPr>
                <w:rFonts w:hAnsi="黑体" w:eastAsia="黑体"/>
                <w:kern w:val="0"/>
                <w:sz w:val="24"/>
                <w:szCs w:val="24"/>
              </w:rPr>
            </w:pPr>
          </w:p>
        </w:tc>
      </w:tr>
      <w:tr>
        <w:tblPrEx>
          <w:tblLayout w:type="fixed"/>
          <w:tblCellMar>
            <w:top w:w="0" w:type="dxa"/>
            <w:left w:w="108" w:type="dxa"/>
            <w:bottom w:w="0" w:type="dxa"/>
            <w:right w:w="108" w:type="dxa"/>
          </w:tblCellMar>
        </w:tblPrEx>
        <w:tc>
          <w:tcPr>
            <w:tcW w:w="828" w:type="dxa"/>
            <w:vMerge w:val="restart"/>
            <w:tcBorders>
              <w:top w:val="nil"/>
              <w:left w:val="single" w:color="auto" w:sz="4" w:space="0"/>
              <w:bottom w:val="single" w:color="auto" w:sz="4" w:space="0"/>
              <w:right w:val="single" w:color="auto" w:sz="4" w:space="0"/>
            </w:tcBorders>
            <w:textDirection w:val="tbLrV"/>
            <w:vAlign w:val="center"/>
          </w:tcPr>
          <w:p>
            <w:pPr>
              <w:snapToGrid w:val="0"/>
              <w:spacing w:line="560" w:lineRule="exact"/>
              <w:ind w:right="-103" w:firstLine="480" w:firstLineChars="200"/>
              <w:jc w:val="center"/>
              <w:rPr>
                <w:rFonts w:eastAsia="黑体"/>
                <w:kern w:val="0"/>
                <w:sz w:val="24"/>
                <w:szCs w:val="24"/>
              </w:rPr>
            </w:pPr>
            <w:r>
              <w:rPr>
                <w:rFonts w:hAnsi="黑体" w:eastAsia="黑体"/>
                <w:kern w:val="0"/>
                <w:sz w:val="24"/>
                <w:szCs w:val="24"/>
              </w:rPr>
              <w:t>授课情况</w:t>
            </w:r>
          </w:p>
        </w:tc>
        <w:tc>
          <w:tcPr>
            <w:tcW w:w="2828" w:type="dxa"/>
            <w:gridSpan w:val="3"/>
            <w:tcBorders>
              <w:top w:val="single" w:color="auto" w:sz="4" w:space="0"/>
              <w:left w:val="nil"/>
              <w:bottom w:val="single" w:color="auto" w:sz="4" w:space="0"/>
              <w:right w:val="single" w:color="auto" w:sz="4" w:space="0"/>
            </w:tcBorders>
            <w:vAlign w:val="center"/>
          </w:tcPr>
          <w:p>
            <w:pPr>
              <w:suppressAutoHyphens/>
              <w:spacing w:line="560" w:lineRule="exact"/>
              <w:ind w:right="-165"/>
              <w:rPr>
                <w:rFonts w:eastAsia="黑体"/>
                <w:kern w:val="0"/>
                <w:sz w:val="24"/>
                <w:szCs w:val="24"/>
              </w:rPr>
            </w:pPr>
            <w:r>
              <w:rPr>
                <w:rFonts w:hAnsi="黑体" w:eastAsia="黑体"/>
                <w:kern w:val="0"/>
                <w:sz w:val="24"/>
                <w:szCs w:val="24"/>
              </w:rPr>
              <w:t>近</w:t>
            </w:r>
            <w:r>
              <w:rPr>
                <w:rFonts w:eastAsia="黑体"/>
                <w:kern w:val="0"/>
                <w:sz w:val="24"/>
                <w:szCs w:val="24"/>
              </w:rPr>
              <w:t>3</w:t>
            </w:r>
            <w:r>
              <w:rPr>
                <w:rFonts w:hAnsi="黑体" w:eastAsia="黑体"/>
                <w:kern w:val="0"/>
                <w:sz w:val="24"/>
                <w:szCs w:val="24"/>
              </w:rPr>
              <w:t>年主讲课程名称</w:t>
            </w:r>
          </w:p>
        </w:tc>
        <w:tc>
          <w:tcPr>
            <w:tcW w:w="1392" w:type="dxa"/>
            <w:tcBorders>
              <w:top w:val="single" w:color="auto" w:sz="4" w:space="0"/>
              <w:left w:val="nil"/>
              <w:bottom w:val="single" w:color="auto" w:sz="4" w:space="0"/>
              <w:right w:val="single" w:color="auto" w:sz="4" w:space="0"/>
            </w:tcBorders>
            <w:vAlign w:val="center"/>
          </w:tcPr>
          <w:p>
            <w:pPr>
              <w:suppressAutoHyphens/>
              <w:spacing w:line="560" w:lineRule="exact"/>
              <w:ind w:right="-70"/>
              <w:rPr>
                <w:rFonts w:eastAsia="黑体"/>
                <w:kern w:val="0"/>
                <w:sz w:val="24"/>
                <w:szCs w:val="24"/>
              </w:rPr>
            </w:pPr>
            <w:r>
              <w:rPr>
                <w:rFonts w:hAnsi="黑体" w:eastAsia="黑体"/>
                <w:kern w:val="0"/>
                <w:sz w:val="24"/>
                <w:szCs w:val="24"/>
              </w:rPr>
              <w:t>课程</w:t>
            </w:r>
            <w:r>
              <w:rPr>
                <w:rFonts w:hint="eastAsia" w:hAnsi="黑体" w:eastAsia="黑体"/>
                <w:kern w:val="0"/>
                <w:sz w:val="24"/>
                <w:szCs w:val="24"/>
                <w:lang w:eastAsia="zh-CN"/>
              </w:rPr>
              <w:t>属性</w:t>
            </w:r>
          </w:p>
        </w:tc>
        <w:tc>
          <w:tcPr>
            <w:tcW w:w="1218" w:type="dxa"/>
            <w:tcBorders>
              <w:top w:val="single" w:color="auto" w:sz="4" w:space="0"/>
              <w:left w:val="nil"/>
              <w:bottom w:val="single" w:color="auto" w:sz="4" w:space="0"/>
              <w:right w:val="single" w:color="auto" w:sz="4" w:space="0"/>
            </w:tcBorders>
            <w:vAlign w:val="center"/>
          </w:tcPr>
          <w:p>
            <w:pPr>
              <w:suppressAutoHyphens/>
              <w:spacing w:line="560" w:lineRule="exact"/>
              <w:ind w:right="-70"/>
              <w:rPr>
                <w:rFonts w:eastAsia="黑体"/>
                <w:kern w:val="0"/>
                <w:sz w:val="24"/>
                <w:szCs w:val="24"/>
              </w:rPr>
            </w:pPr>
            <w:r>
              <w:rPr>
                <w:rFonts w:hAnsi="黑体" w:eastAsia="黑体"/>
                <w:kern w:val="0"/>
                <w:sz w:val="24"/>
                <w:szCs w:val="24"/>
              </w:rPr>
              <w:t>授课对象</w:t>
            </w:r>
          </w:p>
        </w:tc>
        <w:tc>
          <w:tcPr>
            <w:tcW w:w="1222" w:type="dxa"/>
            <w:gridSpan w:val="2"/>
            <w:tcBorders>
              <w:top w:val="single" w:color="auto" w:sz="4" w:space="0"/>
              <w:left w:val="nil"/>
              <w:bottom w:val="single" w:color="auto" w:sz="4" w:space="0"/>
              <w:right w:val="single" w:color="auto" w:sz="4" w:space="0"/>
            </w:tcBorders>
            <w:vAlign w:val="center"/>
          </w:tcPr>
          <w:p>
            <w:pPr>
              <w:suppressAutoHyphens/>
              <w:spacing w:line="560" w:lineRule="exact"/>
              <w:ind w:right="-108"/>
              <w:rPr>
                <w:rFonts w:hint="eastAsia" w:eastAsia="黑体"/>
                <w:kern w:val="0"/>
                <w:sz w:val="24"/>
                <w:szCs w:val="24"/>
                <w:lang w:val="en-US" w:eastAsia="zh-CN"/>
              </w:rPr>
            </w:pPr>
            <w:r>
              <w:rPr>
                <w:rFonts w:hint="eastAsia" w:hAnsi="黑体" w:eastAsia="黑体"/>
                <w:kern w:val="0"/>
                <w:sz w:val="24"/>
                <w:szCs w:val="24"/>
                <w:lang w:eastAsia="zh-CN"/>
              </w:rPr>
              <w:t>课程</w:t>
            </w:r>
            <w:r>
              <w:rPr>
                <w:rFonts w:hAnsi="黑体" w:eastAsia="黑体"/>
                <w:kern w:val="0"/>
                <w:sz w:val="24"/>
                <w:szCs w:val="24"/>
              </w:rPr>
              <w:t>学时</w:t>
            </w:r>
            <w:r>
              <w:rPr>
                <w:rFonts w:hint="eastAsia" w:hAnsi="黑体" w:eastAsia="黑体"/>
                <w:kern w:val="0"/>
                <w:sz w:val="24"/>
                <w:szCs w:val="24"/>
                <w:lang w:val="en-US" w:eastAsia="zh-CN"/>
              </w:rPr>
              <w:t>/实际学时</w:t>
            </w:r>
          </w:p>
        </w:tc>
        <w:tc>
          <w:tcPr>
            <w:tcW w:w="1154" w:type="dxa"/>
            <w:tcBorders>
              <w:top w:val="single" w:color="auto" w:sz="4" w:space="0"/>
              <w:left w:val="nil"/>
              <w:bottom w:val="single" w:color="auto" w:sz="4" w:space="0"/>
              <w:right w:val="single" w:color="auto" w:sz="4" w:space="0"/>
            </w:tcBorders>
            <w:vAlign w:val="center"/>
          </w:tcPr>
          <w:p>
            <w:pPr>
              <w:suppressAutoHyphens/>
              <w:spacing w:line="560" w:lineRule="exact"/>
              <w:ind w:right="-108"/>
              <w:rPr>
                <w:rFonts w:eastAsia="黑体"/>
                <w:kern w:val="0"/>
                <w:sz w:val="24"/>
                <w:szCs w:val="24"/>
              </w:rPr>
            </w:pPr>
            <w:r>
              <w:rPr>
                <w:rFonts w:hAnsi="黑体" w:eastAsia="黑体"/>
                <w:kern w:val="0"/>
                <w:sz w:val="24"/>
                <w:szCs w:val="24"/>
              </w:rPr>
              <w:t>学生数</w:t>
            </w:r>
          </w:p>
        </w:tc>
      </w:tr>
      <w:tr>
        <w:tblPrEx>
          <w:tblLayout w:type="fixed"/>
          <w:tblCellMar>
            <w:top w:w="0" w:type="dxa"/>
            <w:left w:w="108" w:type="dxa"/>
            <w:bottom w:w="0" w:type="dxa"/>
            <w:right w:w="108" w:type="dxa"/>
          </w:tblCellMar>
        </w:tblPrEx>
        <w:tc>
          <w:tcPr>
            <w:tcW w:w="828" w:type="dxa"/>
            <w:vMerge w:val="continue"/>
            <w:tcBorders>
              <w:top w:val="nil"/>
              <w:left w:val="single" w:color="auto" w:sz="4" w:space="0"/>
              <w:bottom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2828" w:type="dxa"/>
            <w:gridSpan w:val="3"/>
            <w:tcBorders>
              <w:top w:val="single" w:color="auto" w:sz="4" w:space="0"/>
              <w:left w:val="nil"/>
              <w:bottom w:val="single" w:color="auto" w:sz="4" w:space="0"/>
              <w:right w:val="single" w:color="auto" w:sz="4" w:space="0"/>
            </w:tcBorders>
          </w:tcPr>
          <w:p>
            <w:pPr>
              <w:suppressAutoHyphens/>
              <w:spacing w:line="560" w:lineRule="exact"/>
              <w:ind w:right="-692"/>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top w:val="nil"/>
              <w:left w:val="single" w:color="auto" w:sz="4" w:space="0"/>
              <w:bottom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2828" w:type="dxa"/>
            <w:gridSpan w:val="3"/>
            <w:tcBorders>
              <w:top w:val="single" w:color="auto" w:sz="4" w:space="0"/>
              <w:left w:val="nil"/>
              <w:bottom w:val="single" w:color="auto" w:sz="4" w:space="0"/>
              <w:right w:val="single" w:color="auto" w:sz="4" w:space="0"/>
            </w:tcBorders>
          </w:tcPr>
          <w:p>
            <w:pPr>
              <w:suppressAutoHyphens/>
              <w:spacing w:line="560" w:lineRule="exact"/>
              <w:ind w:right="-692"/>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top w:val="nil"/>
              <w:left w:val="single" w:color="auto" w:sz="4" w:space="0"/>
              <w:bottom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2828" w:type="dxa"/>
            <w:gridSpan w:val="3"/>
            <w:tcBorders>
              <w:top w:val="single" w:color="auto" w:sz="4" w:space="0"/>
              <w:left w:val="nil"/>
              <w:bottom w:val="single" w:color="auto" w:sz="4" w:space="0"/>
              <w:right w:val="single" w:color="auto" w:sz="4" w:space="0"/>
            </w:tcBorders>
          </w:tcPr>
          <w:p>
            <w:pPr>
              <w:suppressAutoHyphens/>
              <w:spacing w:line="560" w:lineRule="exact"/>
              <w:ind w:right="-692"/>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top w:val="nil"/>
              <w:left w:val="single" w:color="auto" w:sz="4" w:space="0"/>
              <w:bottom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2828" w:type="dxa"/>
            <w:gridSpan w:val="3"/>
            <w:tcBorders>
              <w:top w:val="single" w:color="auto" w:sz="4" w:space="0"/>
              <w:left w:val="nil"/>
              <w:bottom w:val="single" w:color="auto" w:sz="4" w:space="0"/>
              <w:right w:val="single" w:color="auto" w:sz="4" w:space="0"/>
            </w:tcBorders>
          </w:tcPr>
          <w:p>
            <w:pPr>
              <w:suppressAutoHyphens/>
              <w:spacing w:line="560" w:lineRule="exact"/>
              <w:ind w:right="-692"/>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r>
      <w:tr>
        <w:tblPrEx>
          <w:tblLayout w:type="fixed"/>
          <w:tblCellMar>
            <w:top w:w="0" w:type="dxa"/>
            <w:left w:w="108" w:type="dxa"/>
            <w:bottom w:w="0" w:type="dxa"/>
            <w:right w:w="108" w:type="dxa"/>
          </w:tblCellMar>
        </w:tblPrEx>
        <w:tc>
          <w:tcPr>
            <w:tcW w:w="828" w:type="dxa"/>
            <w:vMerge w:val="continue"/>
            <w:tcBorders>
              <w:top w:val="nil"/>
              <w:left w:val="single" w:color="auto" w:sz="4" w:space="0"/>
              <w:bottom w:val="single" w:color="auto" w:sz="4" w:space="0"/>
              <w:right w:val="single" w:color="auto" w:sz="4" w:space="0"/>
            </w:tcBorders>
            <w:vAlign w:val="center"/>
          </w:tcPr>
          <w:p>
            <w:pPr>
              <w:widowControl/>
              <w:spacing w:line="560" w:lineRule="exact"/>
              <w:ind w:firstLine="480" w:firstLineChars="200"/>
              <w:jc w:val="left"/>
              <w:rPr>
                <w:rFonts w:eastAsia="黑体"/>
                <w:kern w:val="0"/>
                <w:sz w:val="24"/>
                <w:szCs w:val="24"/>
              </w:rPr>
            </w:pPr>
          </w:p>
        </w:tc>
        <w:tc>
          <w:tcPr>
            <w:tcW w:w="2828" w:type="dxa"/>
            <w:gridSpan w:val="3"/>
            <w:tcBorders>
              <w:top w:val="single" w:color="auto" w:sz="4" w:space="0"/>
              <w:left w:val="nil"/>
              <w:bottom w:val="single" w:color="auto" w:sz="4" w:space="0"/>
              <w:right w:val="single" w:color="auto" w:sz="4" w:space="0"/>
            </w:tcBorders>
          </w:tcPr>
          <w:p>
            <w:pPr>
              <w:suppressAutoHyphens/>
              <w:spacing w:line="560" w:lineRule="exact"/>
              <w:ind w:right="-692"/>
              <w:rPr>
                <w:rFonts w:eastAsia="黑体"/>
                <w:kern w:val="0"/>
                <w:sz w:val="24"/>
                <w:szCs w:val="24"/>
              </w:rPr>
            </w:pPr>
          </w:p>
        </w:tc>
        <w:tc>
          <w:tcPr>
            <w:tcW w:w="1392"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18"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222"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c>
          <w:tcPr>
            <w:tcW w:w="1154" w:type="dxa"/>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center"/>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restart"/>
            <w:tcBorders>
              <w:top w:val="single" w:color="auto" w:sz="4" w:space="0"/>
              <w:left w:val="single" w:color="auto" w:sz="4" w:space="0"/>
              <w:right w:val="single" w:color="auto" w:sz="4" w:space="0"/>
            </w:tcBorders>
            <w:textDirection w:val="tbLrV"/>
            <w:vAlign w:val="center"/>
          </w:tcPr>
          <w:p>
            <w:pPr>
              <w:snapToGrid w:val="0"/>
              <w:spacing w:line="560" w:lineRule="exact"/>
              <w:ind w:right="-103" w:firstLine="480" w:firstLineChars="200"/>
              <w:jc w:val="center"/>
              <w:rPr>
                <w:rFonts w:eastAsia="黑体"/>
                <w:kern w:val="0"/>
                <w:sz w:val="24"/>
                <w:szCs w:val="24"/>
              </w:rPr>
            </w:pPr>
            <w:r>
              <w:rPr>
                <w:rFonts w:hint="eastAsia" w:eastAsia="黑体"/>
                <w:kern w:val="0"/>
                <w:sz w:val="24"/>
                <w:szCs w:val="24"/>
                <w:lang w:eastAsia="zh-CN"/>
              </w:rPr>
              <w:t>近</w:t>
            </w:r>
            <w:r>
              <w:rPr>
                <w:rFonts w:hint="eastAsia" w:eastAsia="黑体"/>
                <w:kern w:val="0"/>
                <w:sz w:val="24"/>
                <w:szCs w:val="24"/>
                <w:lang w:val="en-US" w:eastAsia="zh-CN"/>
              </w:rPr>
              <w:t>3年</w:t>
            </w:r>
            <w:r>
              <w:rPr>
                <w:rFonts w:hAnsi="黑体" w:eastAsia="黑体"/>
                <w:kern w:val="0"/>
                <w:sz w:val="24"/>
                <w:szCs w:val="24"/>
              </w:rPr>
              <w:t>教学研究情况</w:t>
            </w:r>
          </w:p>
        </w:tc>
        <w:tc>
          <w:tcPr>
            <w:tcW w:w="7814" w:type="dxa"/>
            <w:gridSpan w:val="8"/>
            <w:tcBorders>
              <w:top w:val="single" w:color="auto" w:sz="4" w:space="0"/>
              <w:left w:val="nil"/>
              <w:bottom w:val="single" w:color="auto" w:sz="4" w:space="0"/>
              <w:right w:val="single" w:color="auto" w:sz="4" w:space="0"/>
            </w:tcBorders>
          </w:tcPr>
          <w:p>
            <w:pPr>
              <w:suppressAutoHyphens/>
              <w:spacing w:line="560" w:lineRule="exact"/>
              <w:ind w:right="-692" w:firstLine="480" w:firstLineChars="200"/>
              <w:jc w:val="left"/>
              <w:rPr>
                <w:rFonts w:hint="eastAsia" w:ascii="黑体" w:hAnsi="黑体" w:eastAsia="黑体" w:cs="黑体"/>
                <w:b w:val="0"/>
                <w:bCs w:val="0"/>
                <w:kern w:val="0"/>
                <w:sz w:val="24"/>
                <w:szCs w:val="24"/>
              </w:rPr>
            </w:pPr>
            <w:r>
              <w:rPr>
                <w:rFonts w:hint="eastAsia" w:ascii="黑体" w:hAnsi="黑体" w:eastAsia="黑体" w:cs="黑体"/>
                <w:b w:val="0"/>
                <w:bCs w:val="0"/>
                <w:kern w:val="0"/>
                <w:sz w:val="24"/>
                <w:szCs w:val="24"/>
              </w:rPr>
              <w:t>主持的教学研究课题</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20" w:firstLineChars="200"/>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default" w:ascii="宋体" w:hAnsi="宋体" w:eastAsia="宋体"/>
                <w:b/>
                <w:kern w:val="2"/>
                <w:sz w:val="21"/>
                <w:szCs w:val="21"/>
                <w:lang w:eastAsia="zh-CN"/>
              </w:rPr>
            </w:pPr>
            <w:r>
              <w:rPr>
                <w:rFonts w:hint="default" w:ascii="宋体" w:hAnsi="宋体" w:eastAsia="宋体"/>
                <w:b/>
                <w:kern w:val="2"/>
                <w:sz w:val="21"/>
                <w:szCs w:val="21"/>
                <w:lang w:eastAsia="zh-CN"/>
              </w:rPr>
              <w:t>序号</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ascii="宋体" w:hAnsi="宋体" w:eastAsia="宋体"/>
                <w:b/>
                <w:kern w:val="2"/>
                <w:sz w:val="21"/>
                <w:szCs w:val="21"/>
              </w:rPr>
            </w:pPr>
            <w:r>
              <w:rPr>
                <w:rFonts w:ascii="宋体" w:hAnsi="宋体" w:cs="Times New Roman"/>
                <w:b/>
                <w:szCs w:val="21"/>
              </w:rPr>
              <w:t>按项目来源、项目名称、项目批准号、起止时间列出</w:t>
            </w: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default" w:ascii="宋体" w:hAnsi="宋体" w:eastAsia="宋体"/>
                <w:b/>
                <w:kern w:val="2"/>
                <w:sz w:val="21"/>
                <w:szCs w:val="21"/>
                <w:lang w:eastAsia="zh-CN"/>
              </w:rPr>
            </w:pPr>
            <w:r>
              <w:rPr>
                <w:rFonts w:hint="default" w:ascii="宋体" w:hAnsi="宋体" w:eastAsia="宋体"/>
                <w:b/>
                <w:kern w:val="2"/>
                <w:sz w:val="21"/>
                <w:szCs w:val="21"/>
                <w:lang w:eastAsia="zh-CN"/>
              </w:rPr>
              <w:t>经费总数（万元）</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jc w:val="both"/>
              <w:rPr>
                <w:rFonts w:hint="eastAsia" w:eastAsia="黑体"/>
                <w:kern w:val="0"/>
                <w:sz w:val="24"/>
                <w:szCs w:val="24"/>
                <w:lang w:val="en-US" w:eastAsia="zh-CN"/>
              </w:rPr>
            </w:pPr>
            <w:r>
              <w:rPr>
                <w:rFonts w:hint="eastAsia" w:eastAsia="黑体"/>
                <w:kern w:val="0"/>
                <w:sz w:val="24"/>
                <w:szCs w:val="24"/>
                <w:lang w:val="en-US" w:eastAsia="zh-CN"/>
              </w:rPr>
              <w:t>1</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jc w:val="both"/>
              <w:rPr>
                <w:rFonts w:hint="eastAsia" w:eastAsia="黑体"/>
                <w:kern w:val="0"/>
                <w:sz w:val="24"/>
                <w:szCs w:val="24"/>
                <w:lang w:val="en-US" w:eastAsia="zh-CN"/>
              </w:rPr>
            </w:pPr>
            <w:r>
              <w:rPr>
                <w:rFonts w:hint="eastAsia" w:eastAsia="黑体"/>
                <w:kern w:val="0"/>
                <w:sz w:val="24"/>
                <w:szCs w:val="24"/>
                <w:lang w:val="en-US" w:eastAsia="zh-CN"/>
              </w:rPr>
              <w:t>2</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814" w:type="dxa"/>
            <w:gridSpan w:val="8"/>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r>
              <w:rPr>
                <w:rFonts w:hint="eastAsia" w:ascii="黑体" w:hAnsi="黑体" w:eastAsia="黑体" w:cs="黑体"/>
                <w:kern w:val="0"/>
                <w:sz w:val="24"/>
                <w:szCs w:val="24"/>
              </w:rPr>
              <w:t>国内外刊物上公开发表</w:t>
            </w:r>
            <w:r>
              <w:rPr>
                <w:rFonts w:hint="eastAsia" w:ascii="黑体" w:hAnsi="黑体" w:eastAsia="黑体" w:cs="黑体"/>
                <w:b w:val="0"/>
                <w:bCs w:val="0"/>
                <w:kern w:val="0"/>
                <w:sz w:val="24"/>
                <w:szCs w:val="24"/>
              </w:rPr>
              <w:t>教学研究论文</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ascii="宋体" w:hAnsi="宋体" w:eastAsia="宋体"/>
                <w:b/>
                <w:kern w:val="2"/>
                <w:sz w:val="21"/>
                <w:szCs w:val="21"/>
              </w:rPr>
            </w:pPr>
            <w:r>
              <w:rPr>
                <w:rFonts w:hint="default" w:ascii="宋体" w:hAnsi="宋体" w:eastAsia="宋体"/>
                <w:b/>
                <w:kern w:val="2"/>
                <w:sz w:val="21"/>
                <w:szCs w:val="21"/>
                <w:lang w:eastAsia="zh-CN"/>
              </w:rPr>
              <w:t>序号</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ascii="宋体" w:hAnsi="宋体" w:cs="Times New Roman"/>
                <w:b/>
                <w:szCs w:val="21"/>
              </w:rPr>
            </w:pPr>
            <w:r>
              <w:rPr>
                <w:rFonts w:ascii="宋体" w:hAnsi="宋体" w:cs="Times New Roman"/>
                <w:b/>
                <w:szCs w:val="21"/>
              </w:rPr>
              <w:t>按全部作者排序（注明通讯作者）、论文题目、刊物名称、</w:t>
            </w:r>
          </w:p>
          <w:p>
            <w:pPr>
              <w:suppressAutoHyphens/>
              <w:spacing w:line="560" w:lineRule="exact"/>
              <w:ind w:right="-692" w:firstLine="0" w:firstLineChars="0"/>
              <w:rPr>
                <w:rFonts w:ascii="宋体" w:hAnsi="宋体" w:eastAsia="宋体"/>
                <w:b/>
                <w:kern w:val="2"/>
                <w:sz w:val="21"/>
                <w:szCs w:val="21"/>
              </w:rPr>
            </w:pPr>
            <w:r>
              <w:rPr>
                <w:rFonts w:ascii="宋体" w:hAnsi="宋体" w:cs="Times New Roman"/>
                <w:b/>
                <w:szCs w:val="21"/>
              </w:rPr>
              <w:t>出版日期、卷号、期号、起止页码列出。</w:t>
            </w: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default" w:ascii="宋体" w:hAnsi="宋体" w:eastAsia="宋体"/>
                <w:b/>
                <w:kern w:val="2"/>
                <w:sz w:val="21"/>
                <w:szCs w:val="21"/>
                <w:lang w:eastAsia="zh-CN"/>
              </w:rPr>
            </w:pPr>
            <w:r>
              <w:rPr>
                <w:rFonts w:hint="default" w:ascii="宋体" w:hAnsi="宋体" w:eastAsia="宋体"/>
                <w:b/>
                <w:kern w:val="2"/>
                <w:sz w:val="21"/>
                <w:szCs w:val="21"/>
                <w:lang w:eastAsia="zh-CN"/>
              </w:rPr>
              <w:t>刊物类别</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eastAsia" w:eastAsia="黑体"/>
                <w:kern w:val="0"/>
                <w:sz w:val="24"/>
                <w:szCs w:val="24"/>
                <w:lang w:val="en-US" w:eastAsia="zh-CN"/>
              </w:rPr>
            </w:pPr>
            <w:r>
              <w:rPr>
                <w:rFonts w:hint="eastAsia" w:eastAsia="黑体"/>
                <w:kern w:val="0"/>
                <w:sz w:val="24"/>
                <w:szCs w:val="24"/>
                <w:lang w:val="en-US" w:eastAsia="zh-CN"/>
              </w:rPr>
              <w:t>1</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eastAsia" w:eastAsia="黑体"/>
                <w:kern w:val="0"/>
                <w:sz w:val="24"/>
                <w:szCs w:val="24"/>
                <w:lang w:val="en-US" w:eastAsia="zh-CN"/>
              </w:rPr>
            </w:pPr>
            <w:r>
              <w:rPr>
                <w:rFonts w:hint="eastAsia" w:eastAsia="黑体"/>
                <w:kern w:val="0"/>
                <w:sz w:val="24"/>
                <w:szCs w:val="24"/>
                <w:lang w:val="en-US" w:eastAsia="zh-CN"/>
              </w:rPr>
              <w:t>2</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814" w:type="dxa"/>
            <w:gridSpan w:val="8"/>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r>
              <w:rPr>
                <w:rFonts w:hint="eastAsia" w:ascii="黑体" w:hAnsi="黑体" w:eastAsia="黑体" w:cs="黑体"/>
                <w:b w:val="0"/>
                <w:bCs w:val="0"/>
                <w:kern w:val="0"/>
                <w:sz w:val="24"/>
                <w:szCs w:val="24"/>
              </w:rPr>
              <w:t>教学表彰</w:t>
            </w:r>
            <w:r>
              <w:rPr>
                <w:rFonts w:hint="eastAsia" w:ascii="黑体" w:hAnsi="黑体" w:eastAsia="黑体" w:cs="黑体"/>
                <w:kern w:val="0"/>
                <w:sz w:val="24"/>
                <w:szCs w:val="24"/>
              </w:rPr>
              <w:t>/奖励</w:t>
            </w:r>
            <w:r>
              <w:rPr>
                <w:rFonts w:hint="eastAsia" w:ascii="黑体" w:hAnsi="黑体" w:eastAsia="黑体" w:cs="黑体"/>
                <w:kern w:val="0"/>
                <w:sz w:val="24"/>
                <w:szCs w:val="24"/>
                <w:lang w:val="en-US" w:eastAsia="zh-CN"/>
              </w:rPr>
              <w:t>/成果</w:t>
            </w:r>
            <w:r>
              <w:rPr>
                <w:rFonts w:hint="eastAsia" w:ascii="黑体" w:hAnsi="黑体" w:eastAsia="黑体" w:cs="黑体"/>
                <w:kern w:val="0"/>
                <w:sz w:val="24"/>
                <w:szCs w:val="24"/>
              </w:rPr>
              <w:t>的简况</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ascii="宋体" w:hAnsi="宋体" w:eastAsia="宋体"/>
                <w:b/>
                <w:kern w:val="2"/>
                <w:sz w:val="21"/>
                <w:szCs w:val="21"/>
              </w:rPr>
            </w:pPr>
            <w:r>
              <w:rPr>
                <w:rFonts w:hint="default" w:ascii="宋体" w:hAnsi="宋体" w:eastAsia="宋体"/>
                <w:b/>
                <w:kern w:val="2"/>
                <w:sz w:val="21"/>
                <w:szCs w:val="21"/>
                <w:lang w:eastAsia="zh-CN"/>
              </w:rPr>
              <w:t>序号</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default" w:ascii="宋体" w:hAnsi="宋体" w:eastAsia="宋体"/>
                <w:b/>
                <w:kern w:val="2"/>
                <w:sz w:val="21"/>
                <w:szCs w:val="21"/>
                <w:lang w:eastAsia="zh-CN"/>
              </w:rPr>
            </w:pPr>
            <w:r>
              <w:rPr>
                <w:rFonts w:hint="default" w:ascii="宋体" w:hAnsi="宋体" w:eastAsia="宋体"/>
                <w:b/>
                <w:kern w:val="2"/>
                <w:sz w:val="21"/>
                <w:szCs w:val="21"/>
                <w:lang w:eastAsia="zh-CN"/>
              </w:rPr>
              <w:t>奖励名称</w:t>
            </w: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default" w:ascii="宋体" w:hAnsi="宋体" w:eastAsia="宋体"/>
                <w:b/>
                <w:kern w:val="2"/>
                <w:sz w:val="21"/>
                <w:szCs w:val="21"/>
                <w:lang w:eastAsia="zh-CN"/>
              </w:rPr>
            </w:pPr>
            <w:r>
              <w:rPr>
                <w:rFonts w:hint="default" w:ascii="宋体" w:hAnsi="宋体" w:eastAsia="宋体"/>
                <w:b/>
                <w:kern w:val="2"/>
                <w:sz w:val="21"/>
                <w:szCs w:val="21"/>
                <w:lang w:eastAsia="zh-CN"/>
              </w:rPr>
              <w:t>本人排名</w:t>
            </w: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bottom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eastAsia" w:eastAsia="黑体"/>
                <w:kern w:val="0"/>
                <w:sz w:val="24"/>
                <w:szCs w:val="24"/>
                <w:lang w:val="en-US" w:eastAsia="zh-CN"/>
              </w:rPr>
            </w:pPr>
            <w:r>
              <w:rPr>
                <w:rFonts w:hint="eastAsia" w:eastAsia="黑体"/>
                <w:kern w:val="0"/>
                <w:sz w:val="24"/>
                <w:szCs w:val="24"/>
                <w:lang w:val="en-US" w:eastAsia="zh-CN"/>
              </w:rPr>
              <w:t>1</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r>
        <w:tblPrEx>
          <w:tblLayout w:type="fixed"/>
          <w:tblCellMar>
            <w:top w:w="0" w:type="dxa"/>
            <w:left w:w="108" w:type="dxa"/>
            <w:bottom w:w="0" w:type="dxa"/>
            <w:right w:w="108" w:type="dxa"/>
          </w:tblCellMar>
        </w:tblPrEx>
        <w:trPr>
          <w:cantSplit/>
          <w:trHeight w:val="372" w:hRule="atLeast"/>
        </w:trPr>
        <w:tc>
          <w:tcPr>
            <w:tcW w:w="828" w:type="dxa"/>
            <w:vMerge w:val="continue"/>
            <w:tcBorders>
              <w:left w:val="single" w:color="auto" w:sz="4" w:space="0"/>
              <w:bottom w:val="single" w:color="auto" w:sz="4" w:space="0"/>
              <w:right w:val="single" w:color="auto" w:sz="4" w:space="0"/>
            </w:tcBorders>
            <w:textDirection w:val="tbLrV"/>
            <w:vAlign w:val="center"/>
          </w:tcPr>
          <w:p>
            <w:pPr>
              <w:suppressAutoHyphens/>
              <w:spacing w:line="560" w:lineRule="exact"/>
              <w:ind w:right="-692" w:firstLine="480" w:firstLineChars="200"/>
              <w:rPr>
                <w:rFonts w:eastAsia="黑体"/>
                <w:kern w:val="0"/>
                <w:sz w:val="24"/>
                <w:szCs w:val="24"/>
              </w:rPr>
            </w:pPr>
          </w:p>
        </w:tc>
        <w:tc>
          <w:tcPr>
            <w:tcW w:w="773" w:type="dxa"/>
            <w:tcBorders>
              <w:top w:val="single" w:color="auto" w:sz="4" w:space="0"/>
              <w:left w:val="nil"/>
              <w:bottom w:val="single" w:color="auto" w:sz="4" w:space="0"/>
              <w:right w:val="single" w:color="auto" w:sz="4" w:space="0"/>
            </w:tcBorders>
          </w:tcPr>
          <w:p>
            <w:pPr>
              <w:suppressAutoHyphens/>
              <w:spacing w:line="560" w:lineRule="exact"/>
              <w:ind w:right="-692" w:firstLine="0" w:firstLineChars="0"/>
              <w:rPr>
                <w:rFonts w:hint="eastAsia" w:eastAsia="黑体"/>
                <w:kern w:val="0"/>
                <w:sz w:val="24"/>
                <w:szCs w:val="24"/>
                <w:lang w:val="en-US" w:eastAsia="zh-CN"/>
              </w:rPr>
            </w:pPr>
            <w:r>
              <w:rPr>
                <w:rFonts w:hint="eastAsia" w:eastAsia="黑体"/>
                <w:kern w:val="0"/>
                <w:sz w:val="24"/>
                <w:szCs w:val="24"/>
                <w:lang w:val="en-US" w:eastAsia="zh-CN"/>
              </w:rPr>
              <w:t>2</w:t>
            </w:r>
          </w:p>
        </w:tc>
        <w:tc>
          <w:tcPr>
            <w:tcW w:w="5505" w:type="dxa"/>
            <w:gridSpan w:val="5"/>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c>
          <w:tcPr>
            <w:tcW w:w="1536" w:type="dxa"/>
            <w:gridSpan w:val="2"/>
            <w:tcBorders>
              <w:top w:val="single" w:color="auto" w:sz="4" w:space="0"/>
              <w:left w:val="nil"/>
              <w:bottom w:val="single" w:color="auto" w:sz="4" w:space="0"/>
              <w:right w:val="single" w:color="auto" w:sz="4" w:space="0"/>
            </w:tcBorders>
          </w:tcPr>
          <w:p>
            <w:pPr>
              <w:suppressAutoHyphens/>
              <w:spacing w:line="560" w:lineRule="exact"/>
              <w:ind w:right="-692" w:firstLine="480" w:firstLineChars="200"/>
              <w:rPr>
                <w:rFonts w:eastAsia="黑体"/>
                <w:kern w:val="0"/>
                <w:sz w:val="24"/>
                <w:szCs w:val="24"/>
              </w:rPr>
            </w:pPr>
          </w:p>
        </w:tc>
      </w:tr>
    </w:tbl>
    <w:p>
      <w:pPr>
        <w:suppressAutoHyphens/>
        <w:spacing w:line="560" w:lineRule="exact"/>
        <w:ind w:right="-692" w:firstLine="0" w:firstLineChars="0"/>
        <w:rPr>
          <w:rFonts w:hint="eastAsia" w:ascii="Times New Roman" w:hAnsi="Times New Roman" w:eastAsia="黑体"/>
          <w:b/>
          <w:bCs/>
          <w:kern w:val="0"/>
          <w:sz w:val="28"/>
          <w:szCs w:val="28"/>
          <w:lang w:eastAsia="zh-CN"/>
        </w:rPr>
      </w:pPr>
      <w:r>
        <w:rPr>
          <w:rFonts w:hint="eastAsia" w:eastAsia="黑体"/>
          <w:b/>
          <w:bCs/>
          <w:kern w:val="0"/>
          <w:sz w:val="28"/>
          <w:szCs w:val="28"/>
          <w:lang w:eastAsia="zh-CN"/>
        </w:rPr>
        <w:t>二．</w:t>
      </w:r>
      <w:r>
        <w:rPr>
          <w:rFonts w:ascii="黑体" w:hAnsi="黑体" w:eastAsia="黑体"/>
          <w:b/>
          <w:bCs/>
          <w:kern w:val="0"/>
          <w:sz w:val="28"/>
          <w:szCs w:val="28"/>
        </w:rPr>
        <w:t>团队成员情况</w:t>
      </w:r>
      <w:r>
        <w:rPr>
          <w:rFonts w:hint="eastAsia" w:ascii="黑体" w:hAnsi="黑体" w:eastAsia="黑体"/>
          <w:b/>
          <w:bCs/>
          <w:kern w:val="0"/>
          <w:sz w:val="28"/>
          <w:szCs w:val="28"/>
          <w:lang w:eastAsia="zh-CN"/>
        </w:rPr>
        <w:t>（本科教学改革一般性项目可不填）</w:t>
      </w:r>
    </w:p>
    <w:tbl>
      <w:tblPr>
        <w:tblStyle w:val="6"/>
        <w:tblW w:w="8613" w:type="dxa"/>
        <w:tblInd w:w="0" w:type="dxa"/>
        <w:tblLayout w:type="fixed"/>
        <w:tblCellMar>
          <w:top w:w="0" w:type="dxa"/>
          <w:left w:w="108" w:type="dxa"/>
          <w:bottom w:w="0" w:type="dxa"/>
          <w:right w:w="108" w:type="dxa"/>
        </w:tblCellMar>
      </w:tblPr>
      <w:tblGrid>
        <w:gridCol w:w="1101"/>
        <w:gridCol w:w="1417"/>
        <w:gridCol w:w="1276"/>
        <w:gridCol w:w="1843"/>
        <w:gridCol w:w="2976"/>
      </w:tblGrid>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vAlign w:val="center"/>
          </w:tcPr>
          <w:p>
            <w:pPr>
              <w:suppressAutoHyphens/>
              <w:spacing w:line="560" w:lineRule="exact"/>
              <w:ind w:right="-51"/>
              <w:jc w:val="center"/>
              <w:rPr>
                <w:rFonts w:eastAsia="黑体"/>
                <w:kern w:val="0"/>
                <w:sz w:val="24"/>
                <w:szCs w:val="24"/>
              </w:rPr>
            </w:pPr>
            <w:r>
              <w:rPr>
                <w:rFonts w:hAnsi="黑体" w:eastAsia="黑体"/>
                <w:kern w:val="0"/>
                <w:sz w:val="24"/>
                <w:szCs w:val="24"/>
              </w:rPr>
              <w:t>姓名</w:t>
            </w:r>
          </w:p>
        </w:tc>
        <w:tc>
          <w:tcPr>
            <w:tcW w:w="1417" w:type="dxa"/>
            <w:tcBorders>
              <w:top w:val="single" w:color="auto" w:sz="4" w:space="0"/>
              <w:left w:val="nil"/>
              <w:bottom w:val="single" w:color="auto" w:sz="4" w:space="0"/>
              <w:right w:val="single" w:color="auto" w:sz="4" w:space="0"/>
            </w:tcBorders>
            <w:vAlign w:val="center"/>
          </w:tcPr>
          <w:p>
            <w:pPr>
              <w:suppressAutoHyphens/>
              <w:spacing w:line="560" w:lineRule="exact"/>
              <w:ind w:right="-66"/>
              <w:jc w:val="center"/>
              <w:rPr>
                <w:rFonts w:eastAsia="黑体"/>
                <w:kern w:val="0"/>
                <w:sz w:val="24"/>
                <w:szCs w:val="24"/>
              </w:rPr>
            </w:pPr>
            <w:r>
              <w:rPr>
                <w:rFonts w:hAnsi="黑体" w:eastAsia="黑体"/>
                <w:kern w:val="0"/>
                <w:sz w:val="24"/>
                <w:szCs w:val="24"/>
              </w:rPr>
              <w:t>出生年月</w:t>
            </w:r>
          </w:p>
        </w:tc>
        <w:tc>
          <w:tcPr>
            <w:tcW w:w="1276" w:type="dxa"/>
            <w:tcBorders>
              <w:top w:val="single" w:color="auto" w:sz="4" w:space="0"/>
              <w:left w:val="nil"/>
              <w:bottom w:val="single" w:color="auto" w:sz="4" w:space="0"/>
              <w:right w:val="single" w:color="auto" w:sz="4" w:space="0"/>
            </w:tcBorders>
            <w:vAlign w:val="center"/>
          </w:tcPr>
          <w:p>
            <w:pPr>
              <w:suppressAutoHyphens/>
              <w:spacing w:line="560" w:lineRule="exact"/>
              <w:ind w:right="-81"/>
              <w:jc w:val="center"/>
              <w:rPr>
                <w:rFonts w:eastAsia="黑体"/>
                <w:kern w:val="0"/>
                <w:sz w:val="24"/>
                <w:szCs w:val="24"/>
              </w:rPr>
            </w:pPr>
            <w:r>
              <w:rPr>
                <w:rFonts w:hAnsi="黑体" w:eastAsia="黑体"/>
                <w:kern w:val="0"/>
                <w:sz w:val="24"/>
                <w:szCs w:val="24"/>
              </w:rPr>
              <w:t>职称</w:t>
            </w:r>
          </w:p>
        </w:tc>
        <w:tc>
          <w:tcPr>
            <w:tcW w:w="1843" w:type="dxa"/>
            <w:tcBorders>
              <w:top w:val="single" w:color="auto" w:sz="4" w:space="0"/>
              <w:left w:val="nil"/>
              <w:bottom w:val="single" w:color="auto" w:sz="4" w:space="0"/>
              <w:right w:val="single" w:color="auto" w:sz="4" w:space="0"/>
            </w:tcBorders>
            <w:vAlign w:val="center"/>
          </w:tcPr>
          <w:p>
            <w:pPr>
              <w:suppressAutoHyphens/>
              <w:spacing w:line="560" w:lineRule="exact"/>
              <w:ind w:right="-136"/>
              <w:jc w:val="center"/>
              <w:rPr>
                <w:rFonts w:eastAsia="黑体"/>
                <w:kern w:val="0"/>
                <w:sz w:val="24"/>
                <w:szCs w:val="24"/>
              </w:rPr>
            </w:pPr>
            <w:r>
              <w:rPr>
                <w:rFonts w:hAnsi="黑体" w:eastAsia="黑体"/>
                <w:kern w:val="0"/>
                <w:sz w:val="24"/>
                <w:szCs w:val="24"/>
              </w:rPr>
              <w:t>学科背景</w:t>
            </w:r>
          </w:p>
        </w:tc>
        <w:tc>
          <w:tcPr>
            <w:tcW w:w="2976" w:type="dxa"/>
            <w:tcBorders>
              <w:top w:val="single" w:color="auto" w:sz="4" w:space="0"/>
              <w:left w:val="nil"/>
              <w:bottom w:val="single" w:color="auto" w:sz="4" w:space="0"/>
              <w:right w:val="single" w:color="auto" w:sz="4" w:space="0"/>
            </w:tcBorders>
            <w:vAlign w:val="center"/>
          </w:tcPr>
          <w:p>
            <w:pPr>
              <w:suppressAutoHyphens/>
              <w:spacing w:line="560" w:lineRule="exact"/>
              <w:ind w:right="-123"/>
              <w:jc w:val="center"/>
              <w:rPr>
                <w:rFonts w:eastAsia="黑体"/>
                <w:kern w:val="0"/>
                <w:sz w:val="24"/>
                <w:szCs w:val="24"/>
              </w:rPr>
            </w:pPr>
            <w:r>
              <w:rPr>
                <w:rFonts w:hAnsi="黑体" w:eastAsia="黑体"/>
                <w:kern w:val="0"/>
                <w:sz w:val="24"/>
                <w:szCs w:val="24"/>
              </w:rPr>
              <w:t>团队内分工</w:t>
            </w:r>
          </w:p>
        </w:tc>
      </w:tr>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tcPr>
          <w:p>
            <w:pPr>
              <w:suppressAutoHyphens/>
              <w:spacing w:line="560" w:lineRule="exact"/>
              <w:ind w:right="-51" w:firstLine="480" w:firstLineChars="200"/>
              <w:rPr>
                <w:kern w:val="0"/>
                <w:sz w:val="24"/>
                <w:szCs w:val="24"/>
              </w:rPr>
            </w:pPr>
          </w:p>
        </w:tc>
        <w:tc>
          <w:tcPr>
            <w:tcW w:w="1417" w:type="dxa"/>
            <w:tcBorders>
              <w:top w:val="single" w:color="auto" w:sz="4" w:space="0"/>
              <w:left w:val="nil"/>
              <w:bottom w:val="single" w:color="auto" w:sz="4" w:space="0"/>
              <w:right w:val="single" w:color="auto" w:sz="4" w:space="0"/>
            </w:tcBorders>
          </w:tcPr>
          <w:p>
            <w:pPr>
              <w:suppressAutoHyphens/>
              <w:spacing w:line="560" w:lineRule="exact"/>
              <w:ind w:right="-66" w:firstLine="480" w:firstLineChars="200"/>
              <w:rPr>
                <w:kern w:val="0"/>
                <w:sz w:val="24"/>
                <w:szCs w:val="24"/>
              </w:rPr>
            </w:pPr>
          </w:p>
        </w:tc>
        <w:tc>
          <w:tcPr>
            <w:tcW w:w="1276" w:type="dxa"/>
            <w:tcBorders>
              <w:top w:val="single" w:color="auto" w:sz="4" w:space="0"/>
              <w:left w:val="nil"/>
              <w:bottom w:val="single" w:color="auto" w:sz="4" w:space="0"/>
              <w:right w:val="single" w:color="auto" w:sz="4" w:space="0"/>
            </w:tcBorders>
          </w:tcPr>
          <w:p>
            <w:pPr>
              <w:suppressAutoHyphens/>
              <w:spacing w:line="560" w:lineRule="exact"/>
              <w:ind w:right="-81" w:firstLine="480" w:firstLineChars="200"/>
              <w:rPr>
                <w:kern w:val="0"/>
                <w:sz w:val="24"/>
                <w:szCs w:val="24"/>
              </w:rPr>
            </w:pPr>
          </w:p>
        </w:tc>
        <w:tc>
          <w:tcPr>
            <w:tcW w:w="1843" w:type="dxa"/>
            <w:tcBorders>
              <w:top w:val="single" w:color="auto" w:sz="4" w:space="0"/>
              <w:left w:val="nil"/>
              <w:bottom w:val="single" w:color="auto" w:sz="4" w:space="0"/>
              <w:right w:val="single" w:color="auto" w:sz="4" w:space="0"/>
            </w:tcBorders>
          </w:tcPr>
          <w:p>
            <w:pPr>
              <w:suppressAutoHyphens/>
              <w:spacing w:line="560" w:lineRule="exact"/>
              <w:ind w:right="-136" w:firstLine="480" w:firstLineChars="200"/>
              <w:rPr>
                <w:kern w:val="0"/>
                <w:sz w:val="24"/>
                <w:szCs w:val="24"/>
              </w:rPr>
            </w:pPr>
          </w:p>
        </w:tc>
        <w:tc>
          <w:tcPr>
            <w:tcW w:w="2976" w:type="dxa"/>
            <w:tcBorders>
              <w:top w:val="single" w:color="auto" w:sz="4" w:space="0"/>
              <w:left w:val="nil"/>
              <w:bottom w:val="single" w:color="auto" w:sz="4" w:space="0"/>
              <w:right w:val="single" w:color="auto" w:sz="4" w:space="0"/>
            </w:tcBorders>
          </w:tcPr>
          <w:p>
            <w:pPr>
              <w:suppressAutoHyphens/>
              <w:spacing w:line="560" w:lineRule="exact"/>
              <w:ind w:right="-123" w:firstLine="480" w:firstLineChars="200"/>
              <w:rPr>
                <w:kern w:val="0"/>
                <w:sz w:val="24"/>
                <w:szCs w:val="24"/>
              </w:rPr>
            </w:pPr>
          </w:p>
        </w:tc>
      </w:tr>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tcPr>
          <w:p>
            <w:pPr>
              <w:suppressAutoHyphens/>
              <w:spacing w:line="560" w:lineRule="exact"/>
              <w:ind w:right="-51" w:firstLine="480" w:firstLineChars="200"/>
              <w:rPr>
                <w:kern w:val="0"/>
                <w:sz w:val="24"/>
                <w:szCs w:val="24"/>
              </w:rPr>
            </w:pPr>
          </w:p>
        </w:tc>
        <w:tc>
          <w:tcPr>
            <w:tcW w:w="1417" w:type="dxa"/>
            <w:tcBorders>
              <w:top w:val="single" w:color="auto" w:sz="4" w:space="0"/>
              <w:left w:val="nil"/>
              <w:bottom w:val="single" w:color="auto" w:sz="4" w:space="0"/>
              <w:right w:val="single" w:color="auto" w:sz="4" w:space="0"/>
            </w:tcBorders>
          </w:tcPr>
          <w:p>
            <w:pPr>
              <w:suppressAutoHyphens/>
              <w:spacing w:line="560" w:lineRule="exact"/>
              <w:ind w:right="-66" w:firstLine="480" w:firstLineChars="200"/>
              <w:rPr>
                <w:kern w:val="0"/>
                <w:sz w:val="24"/>
                <w:szCs w:val="24"/>
              </w:rPr>
            </w:pPr>
          </w:p>
        </w:tc>
        <w:tc>
          <w:tcPr>
            <w:tcW w:w="1276" w:type="dxa"/>
            <w:tcBorders>
              <w:top w:val="single" w:color="auto" w:sz="4" w:space="0"/>
              <w:left w:val="nil"/>
              <w:bottom w:val="single" w:color="auto" w:sz="4" w:space="0"/>
              <w:right w:val="single" w:color="auto" w:sz="4" w:space="0"/>
            </w:tcBorders>
          </w:tcPr>
          <w:p>
            <w:pPr>
              <w:suppressAutoHyphens/>
              <w:spacing w:line="560" w:lineRule="exact"/>
              <w:ind w:right="-81" w:firstLine="480" w:firstLineChars="200"/>
              <w:rPr>
                <w:kern w:val="0"/>
                <w:sz w:val="24"/>
                <w:szCs w:val="24"/>
              </w:rPr>
            </w:pPr>
          </w:p>
        </w:tc>
        <w:tc>
          <w:tcPr>
            <w:tcW w:w="1843" w:type="dxa"/>
            <w:tcBorders>
              <w:top w:val="single" w:color="auto" w:sz="4" w:space="0"/>
              <w:left w:val="nil"/>
              <w:bottom w:val="single" w:color="auto" w:sz="4" w:space="0"/>
              <w:right w:val="single" w:color="auto" w:sz="4" w:space="0"/>
            </w:tcBorders>
          </w:tcPr>
          <w:p>
            <w:pPr>
              <w:suppressAutoHyphens/>
              <w:spacing w:line="560" w:lineRule="exact"/>
              <w:ind w:right="-136" w:firstLine="480" w:firstLineChars="200"/>
              <w:rPr>
                <w:kern w:val="0"/>
                <w:sz w:val="24"/>
                <w:szCs w:val="24"/>
              </w:rPr>
            </w:pPr>
          </w:p>
        </w:tc>
        <w:tc>
          <w:tcPr>
            <w:tcW w:w="2976" w:type="dxa"/>
            <w:tcBorders>
              <w:top w:val="single" w:color="auto" w:sz="4" w:space="0"/>
              <w:left w:val="nil"/>
              <w:bottom w:val="single" w:color="auto" w:sz="4" w:space="0"/>
              <w:right w:val="single" w:color="auto" w:sz="4" w:space="0"/>
            </w:tcBorders>
          </w:tcPr>
          <w:p>
            <w:pPr>
              <w:suppressAutoHyphens/>
              <w:spacing w:line="560" w:lineRule="exact"/>
              <w:ind w:right="-123" w:firstLine="480" w:firstLineChars="200"/>
              <w:rPr>
                <w:kern w:val="0"/>
                <w:sz w:val="24"/>
                <w:szCs w:val="24"/>
              </w:rPr>
            </w:pPr>
          </w:p>
        </w:tc>
      </w:tr>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tcPr>
          <w:p>
            <w:pPr>
              <w:suppressAutoHyphens/>
              <w:spacing w:line="560" w:lineRule="exact"/>
              <w:ind w:right="-51" w:firstLine="480" w:firstLineChars="200"/>
              <w:rPr>
                <w:kern w:val="0"/>
                <w:sz w:val="24"/>
                <w:szCs w:val="24"/>
              </w:rPr>
            </w:pPr>
          </w:p>
        </w:tc>
        <w:tc>
          <w:tcPr>
            <w:tcW w:w="1417" w:type="dxa"/>
            <w:tcBorders>
              <w:top w:val="single" w:color="auto" w:sz="4" w:space="0"/>
              <w:left w:val="nil"/>
              <w:bottom w:val="single" w:color="auto" w:sz="4" w:space="0"/>
              <w:right w:val="single" w:color="auto" w:sz="4" w:space="0"/>
            </w:tcBorders>
          </w:tcPr>
          <w:p>
            <w:pPr>
              <w:suppressAutoHyphens/>
              <w:spacing w:line="560" w:lineRule="exact"/>
              <w:ind w:right="-66" w:firstLine="480" w:firstLineChars="200"/>
              <w:rPr>
                <w:kern w:val="0"/>
                <w:sz w:val="24"/>
                <w:szCs w:val="24"/>
              </w:rPr>
            </w:pPr>
          </w:p>
        </w:tc>
        <w:tc>
          <w:tcPr>
            <w:tcW w:w="1276" w:type="dxa"/>
            <w:tcBorders>
              <w:top w:val="single" w:color="auto" w:sz="4" w:space="0"/>
              <w:left w:val="nil"/>
              <w:bottom w:val="single" w:color="auto" w:sz="4" w:space="0"/>
              <w:right w:val="single" w:color="auto" w:sz="4" w:space="0"/>
            </w:tcBorders>
          </w:tcPr>
          <w:p>
            <w:pPr>
              <w:suppressAutoHyphens/>
              <w:spacing w:line="560" w:lineRule="exact"/>
              <w:ind w:right="-81" w:firstLine="480" w:firstLineChars="200"/>
              <w:rPr>
                <w:kern w:val="0"/>
                <w:sz w:val="24"/>
                <w:szCs w:val="24"/>
              </w:rPr>
            </w:pPr>
          </w:p>
        </w:tc>
        <w:tc>
          <w:tcPr>
            <w:tcW w:w="1843" w:type="dxa"/>
            <w:tcBorders>
              <w:top w:val="single" w:color="auto" w:sz="4" w:space="0"/>
              <w:left w:val="nil"/>
              <w:bottom w:val="single" w:color="auto" w:sz="4" w:space="0"/>
              <w:right w:val="single" w:color="auto" w:sz="4" w:space="0"/>
            </w:tcBorders>
          </w:tcPr>
          <w:p>
            <w:pPr>
              <w:suppressAutoHyphens/>
              <w:spacing w:line="560" w:lineRule="exact"/>
              <w:ind w:right="-136" w:firstLine="480" w:firstLineChars="200"/>
              <w:rPr>
                <w:kern w:val="0"/>
                <w:sz w:val="24"/>
                <w:szCs w:val="24"/>
              </w:rPr>
            </w:pPr>
          </w:p>
        </w:tc>
        <w:tc>
          <w:tcPr>
            <w:tcW w:w="2976" w:type="dxa"/>
            <w:tcBorders>
              <w:top w:val="single" w:color="auto" w:sz="4" w:space="0"/>
              <w:left w:val="nil"/>
              <w:bottom w:val="single" w:color="auto" w:sz="4" w:space="0"/>
              <w:right w:val="single" w:color="auto" w:sz="4" w:space="0"/>
            </w:tcBorders>
          </w:tcPr>
          <w:p>
            <w:pPr>
              <w:suppressAutoHyphens/>
              <w:spacing w:line="560" w:lineRule="exact"/>
              <w:ind w:right="-123" w:firstLine="480" w:firstLineChars="200"/>
              <w:rPr>
                <w:kern w:val="0"/>
                <w:sz w:val="24"/>
                <w:szCs w:val="24"/>
              </w:rPr>
            </w:pPr>
          </w:p>
        </w:tc>
      </w:tr>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tcPr>
          <w:p>
            <w:pPr>
              <w:suppressAutoHyphens/>
              <w:spacing w:line="560" w:lineRule="exact"/>
              <w:ind w:right="-51" w:firstLine="480" w:firstLineChars="200"/>
              <w:rPr>
                <w:kern w:val="0"/>
                <w:sz w:val="24"/>
                <w:szCs w:val="24"/>
              </w:rPr>
            </w:pPr>
          </w:p>
        </w:tc>
        <w:tc>
          <w:tcPr>
            <w:tcW w:w="1417" w:type="dxa"/>
            <w:tcBorders>
              <w:top w:val="single" w:color="auto" w:sz="4" w:space="0"/>
              <w:left w:val="nil"/>
              <w:bottom w:val="single" w:color="auto" w:sz="4" w:space="0"/>
              <w:right w:val="single" w:color="auto" w:sz="4" w:space="0"/>
            </w:tcBorders>
          </w:tcPr>
          <w:p>
            <w:pPr>
              <w:suppressAutoHyphens/>
              <w:spacing w:line="560" w:lineRule="exact"/>
              <w:ind w:right="-66" w:firstLine="480" w:firstLineChars="200"/>
              <w:rPr>
                <w:kern w:val="0"/>
                <w:sz w:val="24"/>
                <w:szCs w:val="24"/>
              </w:rPr>
            </w:pPr>
          </w:p>
        </w:tc>
        <w:tc>
          <w:tcPr>
            <w:tcW w:w="1276" w:type="dxa"/>
            <w:tcBorders>
              <w:top w:val="single" w:color="auto" w:sz="4" w:space="0"/>
              <w:left w:val="nil"/>
              <w:bottom w:val="single" w:color="auto" w:sz="4" w:space="0"/>
              <w:right w:val="single" w:color="auto" w:sz="4" w:space="0"/>
            </w:tcBorders>
          </w:tcPr>
          <w:p>
            <w:pPr>
              <w:suppressAutoHyphens/>
              <w:spacing w:line="560" w:lineRule="exact"/>
              <w:ind w:right="-81" w:firstLine="480" w:firstLineChars="200"/>
              <w:rPr>
                <w:kern w:val="0"/>
                <w:sz w:val="24"/>
                <w:szCs w:val="24"/>
              </w:rPr>
            </w:pPr>
          </w:p>
        </w:tc>
        <w:tc>
          <w:tcPr>
            <w:tcW w:w="1843" w:type="dxa"/>
            <w:tcBorders>
              <w:top w:val="single" w:color="auto" w:sz="4" w:space="0"/>
              <w:left w:val="nil"/>
              <w:bottom w:val="single" w:color="auto" w:sz="4" w:space="0"/>
              <w:right w:val="single" w:color="auto" w:sz="4" w:space="0"/>
            </w:tcBorders>
          </w:tcPr>
          <w:p>
            <w:pPr>
              <w:suppressAutoHyphens/>
              <w:spacing w:line="560" w:lineRule="exact"/>
              <w:ind w:right="-136" w:firstLine="480" w:firstLineChars="200"/>
              <w:rPr>
                <w:kern w:val="0"/>
                <w:sz w:val="24"/>
                <w:szCs w:val="24"/>
              </w:rPr>
            </w:pPr>
          </w:p>
        </w:tc>
        <w:tc>
          <w:tcPr>
            <w:tcW w:w="2976" w:type="dxa"/>
            <w:tcBorders>
              <w:top w:val="single" w:color="auto" w:sz="4" w:space="0"/>
              <w:left w:val="nil"/>
              <w:bottom w:val="single" w:color="auto" w:sz="4" w:space="0"/>
              <w:right w:val="single" w:color="auto" w:sz="4" w:space="0"/>
            </w:tcBorders>
          </w:tcPr>
          <w:p>
            <w:pPr>
              <w:suppressAutoHyphens/>
              <w:spacing w:line="560" w:lineRule="exact"/>
              <w:ind w:right="-123" w:firstLine="480" w:firstLineChars="200"/>
              <w:rPr>
                <w:kern w:val="0"/>
                <w:sz w:val="24"/>
                <w:szCs w:val="24"/>
              </w:rPr>
            </w:pPr>
          </w:p>
        </w:tc>
      </w:tr>
      <w:tr>
        <w:tblPrEx>
          <w:tblLayout w:type="fixed"/>
          <w:tblCellMar>
            <w:top w:w="0" w:type="dxa"/>
            <w:left w:w="108" w:type="dxa"/>
            <w:bottom w:w="0" w:type="dxa"/>
            <w:right w:w="108" w:type="dxa"/>
          </w:tblCellMar>
        </w:tblPrEx>
        <w:trPr>
          <w:trHeight w:val="454" w:hRule="atLeast"/>
        </w:trPr>
        <w:tc>
          <w:tcPr>
            <w:tcW w:w="1101" w:type="dxa"/>
            <w:tcBorders>
              <w:top w:val="single" w:color="auto" w:sz="4" w:space="0"/>
              <w:left w:val="single" w:color="auto" w:sz="4" w:space="0"/>
              <w:bottom w:val="single" w:color="auto" w:sz="4" w:space="0"/>
              <w:right w:val="single" w:color="auto" w:sz="4" w:space="0"/>
            </w:tcBorders>
          </w:tcPr>
          <w:p>
            <w:pPr>
              <w:suppressAutoHyphens/>
              <w:spacing w:line="560" w:lineRule="exact"/>
              <w:ind w:right="-51" w:firstLine="480" w:firstLineChars="200"/>
              <w:rPr>
                <w:kern w:val="0"/>
                <w:sz w:val="24"/>
                <w:szCs w:val="24"/>
              </w:rPr>
            </w:pPr>
          </w:p>
        </w:tc>
        <w:tc>
          <w:tcPr>
            <w:tcW w:w="1417" w:type="dxa"/>
            <w:tcBorders>
              <w:top w:val="single" w:color="auto" w:sz="4" w:space="0"/>
              <w:left w:val="nil"/>
              <w:bottom w:val="single" w:color="auto" w:sz="4" w:space="0"/>
              <w:right w:val="single" w:color="auto" w:sz="4" w:space="0"/>
            </w:tcBorders>
          </w:tcPr>
          <w:p>
            <w:pPr>
              <w:suppressAutoHyphens/>
              <w:spacing w:line="560" w:lineRule="exact"/>
              <w:ind w:right="-66" w:firstLine="480" w:firstLineChars="200"/>
              <w:rPr>
                <w:kern w:val="0"/>
                <w:sz w:val="24"/>
                <w:szCs w:val="24"/>
              </w:rPr>
            </w:pPr>
          </w:p>
        </w:tc>
        <w:tc>
          <w:tcPr>
            <w:tcW w:w="1276" w:type="dxa"/>
            <w:tcBorders>
              <w:top w:val="single" w:color="auto" w:sz="4" w:space="0"/>
              <w:left w:val="nil"/>
              <w:bottom w:val="single" w:color="auto" w:sz="4" w:space="0"/>
              <w:right w:val="single" w:color="auto" w:sz="4" w:space="0"/>
            </w:tcBorders>
          </w:tcPr>
          <w:p>
            <w:pPr>
              <w:suppressAutoHyphens/>
              <w:spacing w:line="560" w:lineRule="exact"/>
              <w:ind w:right="-81" w:firstLine="480" w:firstLineChars="200"/>
              <w:rPr>
                <w:kern w:val="0"/>
                <w:sz w:val="24"/>
                <w:szCs w:val="24"/>
              </w:rPr>
            </w:pPr>
          </w:p>
        </w:tc>
        <w:tc>
          <w:tcPr>
            <w:tcW w:w="1843" w:type="dxa"/>
            <w:tcBorders>
              <w:top w:val="single" w:color="auto" w:sz="4" w:space="0"/>
              <w:left w:val="nil"/>
              <w:bottom w:val="single" w:color="auto" w:sz="4" w:space="0"/>
              <w:right w:val="single" w:color="auto" w:sz="4" w:space="0"/>
            </w:tcBorders>
          </w:tcPr>
          <w:p>
            <w:pPr>
              <w:suppressAutoHyphens/>
              <w:spacing w:line="560" w:lineRule="exact"/>
              <w:ind w:right="-136" w:firstLine="480" w:firstLineChars="200"/>
              <w:rPr>
                <w:kern w:val="0"/>
                <w:sz w:val="24"/>
                <w:szCs w:val="24"/>
              </w:rPr>
            </w:pPr>
          </w:p>
        </w:tc>
        <w:tc>
          <w:tcPr>
            <w:tcW w:w="2976" w:type="dxa"/>
            <w:tcBorders>
              <w:top w:val="single" w:color="auto" w:sz="4" w:space="0"/>
              <w:left w:val="nil"/>
              <w:bottom w:val="single" w:color="auto" w:sz="4" w:space="0"/>
              <w:right w:val="single" w:color="auto" w:sz="4" w:space="0"/>
            </w:tcBorders>
          </w:tcPr>
          <w:p>
            <w:pPr>
              <w:suppressAutoHyphens/>
              <w:spacing w:line="560" w:lineRule="exact"/>
              <w:ind w:right="-123" w:firstLine="480" w:firstLineChars="200"/>
              <w:rPr>
                <w:kern w:val="0"/>
                <w:sz w:val="24"/>
                <w:szCs w:val="24"/>
              </w:rPr>
            </w:pPr>
          </w:p>
        </w:tc>
      </w:tr>
    </w:tbl>
    <w:p>
      <w:pPr>
        <w:spacing w:line="560" w:lineRule="exact"/>
        <w:ind w:firstLine="480" w:firstLineChars="200"/>
        <w:rPr>
          <w:rFonts w:eastAsia="楷体"/>
          <w:kern w:val="0"/>
          <w:sz w:val="24"/>
          <w:szCs w:val="24"/>
        </w:rPr>
      </w:pPr>
      <w:r>
        <w:rPr>
          <w:rFonts w:eastAsia="楷体"/>
          <w:kern w:val="0"/>
          <w:sz w:val="24"/>
          <w:szCs w:val="24"/>
        </w:rPr>
        <w:t xml:space="preserve"> </w:t>
      </w:r>
    </w:p>
    <w:p>
      <w:pPr>
        <w:spacing w:line="560" w:lineRule="exact"/>
        <w:ind w:firstLine="0" w:firstLineChars="0"/>
        <w:rPr>
          <w:rFonts w:ascii="黑体" w:hAnsi="黑体" w:eastAsia="黑体"/>
          <w:b/>
          <w:bCs/>
          <w:kern w:val="0"/>
          <w:sz w:val="28"/>
          <w:szCs w:val="28"/>
        </w:rPr>
      </w:pPr>
      <w:r>
        <w:rPr>
          <w:rFonts w:hint="eastAsia" w:eastAsia="黑体"/>
          <w:b/>
          <w:bCs/>
          <w:kern w:val="0"/>
          <w:sz w:val="28"/>
          <w:szCs w:val="28"/>
          <w:lang w:eastAsia="zh-CN"/>
        </w:rPr>
        <w:t>三．项目</w:t>
      </w:r>
      <w:r>
        <w:rPr>
          <w:rFonts w:hint="eastAsia" w:ascii="黑体" w:hAnsi="黑体" w:eastAsia="黑体"/>
          <w:b/>
          <w:bCs/>
          <w:kern w:val="0"/>
          <w:sz w:val="28"/>
          <w:szCs w:val="28"/>
        </w:rPr>
        <w:t>基本</w:t>
      </w:r>
      <w:r>
        <w:rPr>
          <w:rFonts w:ascii="黑体" w:hAnsi="黑体" w:eastAsia="黑体"/>
          <w:b/>
          <w:bCs/>
          <w:kern w:val="0"/>
          <w:sz w:val="28"/>
          <w:szCs w:val="28"/>
        </w:rPr>
        <w:t>情况</w:t>
      </w:r>
    </w:p>
    <w:tbl>
      <w:tblPr>
        <w:tblStyle w:val="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numPr>
                <w:ilvl w:val="0"/>
                <w:numId w:val="2"/>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项目摘要</w:t>
            </w: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numPr>
                <w:ilvl w:val="0"/>
                <w:numId w:val="2"/>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项目建设内容和目标（教材建设项目要有主要章节）</w:t>
            </w: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numPr>
                <w:ilvl w:val="0"/>
                <w:numId w:val="2"/>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项目拟解决的问题</w:t>
            </w: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p>
            <w:pPr>
              <w:numPr>
                <w:ilvl w:val="0"/>
                <w:numId w:val="0"/>
              </w:numPr>
              <w:spacing w:line="560" w:lineRule="exact"/>
              <w:rPr>
                <w:rFonts w:hint="eastAsia" w:ascii="黑体" w:hAnsi="黑体" w:eastAsia="黑体"/>
                <w:b/>
                <w:bCs/>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numPr>
                <w:ilvl w:val="0"/>
                <w:numId w:val="2"/>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项目建设的可行性分析</w:t>
            </w: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numPr>
                <w:ilvl w:val="0"/>
                <w:numId w:val="2"/>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项目的特色和创新之处</w:t>
            </w: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tc>
      </w:tr>
    </w:tbl>
    <w:p>
      <w:pPr>
        <w:adjustRightInd w:val="0"/>
        <w:snapToGrid w:val="0"/>
        <w:spacing w:line="560" w:lineRule="exact"/>
        <w:ind w:firstLine="0" w:firstLineChars="0"/>
        <w:rPr>
          <w:rFonts w:hint="eastAsia" w:ascii="黑体" w:hAnsi="黑体" w:eastAsia="黑体"/>
          <w:kern w:val="0"/>
          <w:sz w:val="28"/>
          <w:szCs w:val="28"/>
          <w:lang w:eastAsia="zh-CN"/>
        </w:rPr>
      </w:pPr>
    </w:p>
    <w:p>
      <w:pPr>
        <w:adjustRightInd w:val="0"/>
        <w:snapToGrid w:val="0"/>
        <w:spacing w:line="560" w:lineRule="exact"/>
        <w:ind w:firstLine="0" w:firstLineChars="0"/>
        <w:rPr>
          <w:rFonts w:ascii="黑体" w:hAnsi="黑体" w:eastAsia="黑体"/>
          <w:b/>
          <w:bCs/>
          <w:kern w:val="0"/>
          <w:sz w:val="28"/>
          <w:szCs w:val="28"/>
        </w:rPr>
      </w:pPr>
      <w:r>
        <w:rPr>
          <w:rFonts w:hint="eastAsia" w:ascii="黑体" w:hAnsi="黑体" w:eastAsia="黑体"/>
          <w:kern w:val="0"/>
          <w:sz w:val="28"/>
          <w:szCs w:val="28"/>
          <w:lang w:eastAsia="zh-CN"/>
        </w:rPr>
        <w:t>四．</w:t>
      </w:r>
      <w:r>
        <w:rPr>
          <w:rFonts w:hint="eastAsia" w:ascii="黑体" w:hAnsi="黑体" w:eastAsia="黑体"/>
          <w:b/>
          <w:bCs/>
          <w:kern w:val="0"/>
          <w:sz w:val="28"/>
          <w:szCs w:val="28"/>
          <w:lang w:eastAsia="zh-CN"/>
        </w:rPr>
        <w:t>项目</w:t>
      </w:r>
      <w:r>
        <w:rPr>
          <w:rFonts w:hint="eastAsia" w:ascii="黑体" w:hAnsi="黑体" w:eastAsia="黑体"/>
          <w:b/>
          <w:bCs/>
          <w:kern w:val="0"/>
          <w:sz w:val="28"/>
          <w:szCs w:val="28"/>
        </w:rPr>
        <w:t>建设计划</w:t>
      </w:r>
    </w:p>
    <w:tbl>
      <w:tblPr>
        <w:tblStyle w:val="6"/>
        <w:tblW w:w="8781" w:type="dxa"/>
        <w:tblInd w:w="0" w:type="dxa"/>
        <w:tblLayout w:type="fixed"/>
        <w:tblCellMar>
          <w:top w:w="0" w:type="dxa"/>
          <w:left w:w="108" w:type="dxa"/>
          <w:bottom w:w="0" w:type="dxa"/>
          <w:right w:w="108" w:type="dxa"/>
        </w:tblCellMar>
      </w:tblPr>
      <w:tblGrid>
        <w:gridCol w:w="8781"/>
      </w:tblGrid>
      <w:tr>
        <w:tblPrEx>
          <w:tblLayout w:type="fixed"/>
          <w:tblCellMar>
            <w:top w:w="0" w:type="dxa"/>
            <w:left w:w="108" w:type="dxa"/>
            <w:bottom w:w="0" w:type="dxa"/>
            <w:right w:w="108" w:type="dxa"/>
          </w:tblCellMar>
        </w:tblPrEx>
        <w:trPr>
          <w:trHeight w:val="2842" w:hRule="atLeast"/>
        </w:trPr>
        <w:tc>
          <w:tcPr>
            <w:tcW w:w="8781" w:type="dxa"/>
            <w:tcBorders>
              <w:top w:val="single" w:color="auto" w:sz="4" w:space="0"/>
              <w:left w:val="single" w:color="auto" w:sz="4" w:space="0"/>
              <w:bottom w:val="single" w:color="auto" w:sz="4" w:space="0"/>
              <w:right w:val="single" w:color="auto" w:sz="4" w:space="0"/>
            </w:tcBorders>
          </w:tcPr>
          <w:p>
            <w:pPr>
              <w:numPr>
                <w:ilvl w:val="-1"/>
                <w:numId w:val="0"/>
              </w:numPr>
              <w:spacing w:line="560" w:lineRule="exact"/>
              <w:rPr>
                <w:rFonts w:hint="eastAsia" w:ascii="黑体" w:hAnsi="黑体" w:eastAsia="黑体"/>
                <w:b/>
                <w:bCs/>
                <w:kern w:val="0"/>
                <w:sz w:val="28"/>
                <w:szCs w:val="28"/>
                <w:vertAlign w:val="baseline"/>
                <w:lang w:val="en-US" w:eastAsia="zh-CN"/>
              </w:rPr>
            </w:pPr>
            <w:r>
              <w:rPr>
                <w:rFonts w:hint="eastAsia" w:ascii="黑体" w:hAnsi="黑体" w:eastAsia="黑体"/>
                <w:b/>
                <w:bCs/>
                <w:kern w:val="0"/>
                <w:sz w:val="28"/>
                <w:szCs w:val="28"/>
                <w:vertAlign w:val="baseline"/>
                <w:lang w:val="en-US" w:eastAsia="zh-CN"/>
              </w:rPr>
              <w:t>1.</w:t>
            </w:r>
            <w:r>
              <w:rPr>
                <w:rFonts w:hint="eastAsia" w:ascii="黑体" w:hAnsi="黑体" w:eastAsia="黑体"/>
                <w:b/>
                <w:bCs/>
                <w:kern w:val="0"/>
                <w:sz w:val="28"/>
                <w:szCs w:val="28"/>
              </w:rPr>
              <w:t>实施计划</w:t>
            </w:r>
            <w:r>
              <w:rPr>
                <w:rFonts w:hint="eastAsia" w:ascii="黑体" w:hAnsi="黑体" w:eastAsia="黑体"/>
                <w:b/>
                <w:bCs/>
                <w:kern w:val="0"/>
                <w:sz w:val="28"/>
                <w:szCs w:val="28"/>
                <w:lang w:eastAsia="zh-CN"/>
              </w:rPr>
              <w:t>、</w:t>
            </w:r>
            <w:r>
              <w:rPr>
                <w:rFonts w:hint="eastAsia" w:ascii="黑体" w:hAnsi="黑体" w:eastAsia="黑体"/>
                <w:b/>
                <w:bCs/>
                <w:kern w:val="0"/>
                <w:sz w:val="28"/>
                <w:szCs w:val="28"/>
              </w:rPr>
              <w:t>进度安排</w:t>
            </w:r>
            <w:r>
              <w:rPr>
                <w:rFonts w:hint="eastAsia" w:ascii="黑体" w:hAnsi="黑体" w:eastAsia="黑体"/>
                <w:b/>
                <w:bCs/>
                <w:kern w:val="0"/>
                <w:sz w:val="28"/>
                <w:szCs w:val="28"/>
                <w:lang w:eastAsia="zh-CN"/>
              </w:rPr>
              <w:t>和阶段性成效</w:t>
            </w:r>
          </w:p>
          <w:p>
            <w:pPr>
              <w:spacing w:line="560" w:lineRule="exact"/>
              <w:ind w:firstLine="0" w:firstLineChars="0"/>
              <w:rPr>
                <w:rFonts w:eastAsia="楷体"/>
                <w:kern w:val="0"/>
              </w:rPr>
            </w:pPr>
          </w:p>
          <w:p>
            <w:pPr>
              <w:spacing w:line="560" w:lineRule="exact"/>
              <w:ind w:firstLine="0" w:firstLineChars="0"/>
              <w:rPr>
                <w:rFonts w:eastAsia="楷体"/>
                <w:kern w:val="0"/>
              </w:rPr>
            </w:pPr>
          </w:p>
          <w:p>
            <w:pPr>
              <w:spacing w:line="560" w:lineRule="exact"/>
              <w:ind w:firstLine="0" w:firstLineChars="0"/>
              <w:rPr>
                <w:rFonts w:eastAsia="楷体"/>
                <w:kern w:val="0"/>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p>
            <w:pPr>
              <w:spacing w:line="560" w:lineRule="exact"/>
              <w:ind w:firstLine="480" w:firstLineChars="200"/>
              <w:rPr>
                <w:rFonts w:eastAsia="楷体"/>
                <w:kern w:val="0"/>
                <w:sz w:val="24"/>
                <w:szCs w:val="24"/>
              </w:rPr>
            </w:pPr>
          </w:p>
        </w:tc>
      </w:tr>
      <w:tr>
        <w:tblPrEx>
          <w:tblLayout w:type="fixed"/>
          <w:tblCellMar>
            <w:top w:w="0" w:type="dxa"/>
            <w:left w:w="108" w:type="dxa"/>
            <w:bottom w:w="0" w:type="dxa"/>
            <w:right w:w="108" w:type="dxa"/>
          </w:tblCellMar>
        </w:tblPrEx>
        <w:trPr>
          <w:trHeight w:val="3818" w:hRule="atLeast"/>
        </w:trPr>
        <w:tc>
          <w:tcPr>
            <w:tcW w:w="8781" w:type="dxa"/>
            <w:tcBorders>
              <w:top w:val="single" w:color="auto" w:sz="4" w:space="0"/>
              <w:left w:val="single" w:color="auto" w:sz="4" w:space="0"/>
              <w:bottom w:val="single" w:color="auto" w:sz="4" w:space="0"/>
              <w:right w:val="single" w:color="auto" w:sz="4" w:space="0"/>
            </w:tcBorders>
          </w:tcPr>
          <w:p>
            <w:pPr>
              <w:numPr>
                <w:ilvl w:val="0"/>
                <w:numId w:val="1"/>
              </w:numPr>
              <w:spacing w:line="560" w:lineRule="exact"/>
              <w:rPr>
                <w:rFonts w:hint="eastAsia" w:ascii="黑体" w:hAnsi="黑体" w:eastAsia="黑体" w:cs="Times New Roman"/>
                <w:b/>
                <w:bCs/>
                <w:kern w:val="0"/>
                <w:sz w:val="28"/>
                <w:szCs w:val="28"/>
              </w:rPr>
            </w:pPr>
            <w:r>
              <w:rPr>
                <w:rFonts w:hint="eastAsia" w:ascii="黑体" w:hAnsi="黑体" w:eastAsia="黑体" w:cs="Times New Roman"/>
                <w:b/>
                <w:bCs/>
                <w:kern w:val="0"/>
                <w:sz w:val="28"/>
                <w:szCs w:val="28"/>
              </w:rPr>
              <w:t>提交的成果形式</w:t>
            </w: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numPr>
                <w:ilvl w:val="-1"/>
                <w:numId w:val="0"/>
              </w:numPr>
              <w:spacing w:line="560" w:lineRule="exact"/>
              <w:rPr>
                <w:rFonts w:hint="eastAsia" w:ascii="黑体" w:hAnsi="黑体" w:eastAsia="黑体"/>
                <w:b/>
                <w:bCs/>
                <w:kern w:val="0"/>
                <w:sz w:val="28"/>
                <w:szCs w:val="28"/>
                <w:vertAlign w:val="baseline"/>
                <w:lang w:val="en-US" w:eastAsia="zh-CN"/>
              </w:rPr>
            </w:pPr>
          </w:p>
          <w:p>
            <w:pPr>
              <w:spacing w:line="560" w:lineRule="exact"/>
              <w:ind w:firstLine="480" w:firstLineChars="200"/>
              <w:rPr>
                <w:rFonts w:eastAsia="黑体"/>
                <w:kern w:val="0"/>
                <w:sz w:val="24"/>
                <w:szCs w:val="24"/>
              </w:rPr>
            </w:pPr>
          </w:p>
        </w:tc>
      </w:tr>
    </w:tbl>
    <w:p>
      <w:pPr>
        <w:spacing w:line="560" w:lineRule="exact"/>
        <w:ind w:firstLine="0" w:firstLineChars="0"/>
        <w:rPr>
          <w:rFonts w:ascii="Times New Roman" w:hAnsi="Times New Roman" w:eastAsia="黑体"/>
          <w:b/>
          <w:bCs/>
          <w:kern w:val="0"/>
          <w:sz w:val="28"/>
          <w:szCs w:val="28"/>
        </w:rPr>
      </w:pPr>
      <w:r>
        <w:rPr>
          <w:rFonts w:hint="eastAsia" w:ascii="黑体" w:hAnsi="黑体" w:eastAsia="黑体"/>
          <w:b/>
          <w:bCs/>
          <w:kern w:val="0"/>
          <w:sz w:val="28"/>
          <w:szCs w:val="28"/>
          <w:lang w:eastAsia="zh-CN"/>
        </w:rPr>
        <w:t>五．</w:t>
      </w:r>
      <w:r>
        <w:rPr>
          <w:rFonts w:ascii="黑体" w:hAnsi="黑体" w:eastAsia="黑体"/>
          <w:b/>
          <w:bCs/>
          <w:kern w:val="0"/>
          <w:sz w:val="28"/>
          <w:szCs w:val="28"/>
        </w:rPr>
        <w:t>经费预算</w:t>
      </w:r>
    </w:p>
    <w:tbl>
      <w:tblPr>
        <w:tblStyle w:val="6"/>
        <w:tblW w:w="8760" w:type="dxa"/>
        <w:tblInd w:w="-5" w:type="dxa"/>
        <w:tblLayout w:type="fixed"/>
        <w:tblCellMar>
          <w:top w:w="0" w:type="dxa"/>
          <w:left w:w="108" w:type="dxa"/>
          <w:bottom w:w="0" w:type="dxa"/>
          <w:right w:w="108" w:type="dxa"/>
        </w:tblCellMar>
      </w:tblPr>
      <w:tblGrid>
        <w:gridCol w:w="1985"/>
        <w:gridCol w:w="2738"/>
        <w:gridCol w:w="4037"/>
      </w:tblGrid>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jc w:val="center"/>
              <w:rPr>
                <w:rFonts w:eastAsia="仿宋_GB2312"/>
                <w:kern w:val="0"/>
                <w:sz w:val="24"/>
                <w:szCs w:val="24"/>
              </w:rPr>
            </w:pPr>
            <w:r>
              <w:rPr>
                <w:rFonts w:eastAsia="仿宋_GB2312"/>
                <w:kern w:val="0"/>
                <w:sz w:val="24"/>
                <w:szCs w:val="24"/>
              </w:rPr>
              <w:t>支出科目</w:t>
            </w:r>
          </w:p>
          <w:p>
            <w:pPr>
              <w:snapToGrid w:val="0"/>
              <w:spacing w:line="560" w:lineRule="exact"/>
              <w:jc w:val="center"/>
              <w:rPr>
                <w:rFonts w:eastAsia="仿宋_GB2312"/>
                <w:kern w:val="0"/>
                <w:sz w:val="24"/>
                <w:szCs w:val="24"/>
              </w:rPr>
            </w:pPr>
            <w:r>
              <w:rPr>
                <w:rFonts w:eastAsia="仿宋_GB2312"/>
                <w:kern w:val="0"/>
                <w:sz w:val="24"/>
                <w:szCs w:val="24"/>
              </w:rPr>
              <w:t>（含配套经费）</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80" w:firstLineChars="200"/>
              <w:jc w:val="center"/>
              <w:rPr>
                <w:rFonts w:eastAsia="仿宋_GB2312"/>
                <w:kern w:val="0"/>
                <w:sz w:val="24"/>
                <w:szCs w:val="24"/>
              </w:rPr>
            </w:pPr>
            <w:r>
              <w:rPr>
                <w:rFonts w:eastAsia="仿宋_GB2312"/>
                <w:kern w:val="0"/>
                <w:sz w:val="24"/>
                <w:szCs w:val="24"/>
              </w:rPr>
              <w:t>金额（元）</w:t>
            </w: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80" w:firstLineChars="200"/>
              <w:jc w:val="center"/>
              <w:rPr>
                <w:rFonts w:eastAsia="仿宋_GB2312"/>
                <w:kern w:val="0"/>
                <w:sz w:val="24"/>
                <w:szCs w:val="24"/>
              </w:rPr>
            </w:pPr>
            <w:r>
              <w:rPr>
                <w:rFonts w:eastAsia="仿宋_GB2312"/>
                <w:kern w:val="0"/>
                <w:sz w:val="24"/>
                <w:szCs w:val="24"/>
              </w:rPr>
              <w:t>计算依据及用途</w:t>
            </w: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pStyle w:val="8"/>
              <w:snapToGrid w:val="0"/>
              <w:spacing w:line="560" w:lineRule="exact"/>
              <w:ind w:firstLine="420" w:firstLineChars="200"/>
              <w:rPr>
                <w:rFonts w:eastAsia="宋体"/>
              </w:rPr>
            </w:pPr>
            <w:r>
              <w:rPr>
                <w:rFonts w:eastAsia="宋体"/>
              </w:rPr>
              <w:t>1.</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20" w:firstLineChars="200"/>
              <w:rPr>
                <w:kern w:val="0"/>
              </w:rPr>
            </w:pPr>
            <w:r>
              <w:rPr>
                <w:kern w:val="0"/>
              </w:rPr>
              <w:t>2.</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20" w:firstLineChars="200"/>
              <w:rPr>
                <w:kern w:val="0"/>
              </w:rPr>
            </w:pPr>
            <w:r>
              <w:rPr>
                <w:kern w:val="0"/>
              </w:rPr>
              <w:t>3.</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20" w:firstLineChars="200"/>
              <w:rPr>
                <w:kern w:val="0"/>
              </w:rPr>
            </w:pPr>
            <w:r>
              <w:rPr>
                <w:kern w:val="0"/>
              </w:rPr>
              <w:t>4.</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20" w:firstLineChars="200"/>
              <w:rPr>
                <w:kern w:val="0"/>
              </w:rPr>
            </w:pPr>
            <w:r>
              <w:rPr>
                <w:kern w:val="0"/>
              </w:rPr>
              <w:t>5.</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20" w:firstLineChars="200"/>
              <w:rPr>
                <w:kern w:val="0"/>
              </w:rPr>
            </w:pPr>
            <w:r>
              <w:rPr>
                <w:kern w:val="0"/>
              </w:rPr>
              <w:t>6.</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r>
        <w:tblPrEx>
          <w:tblLayout w:type="fixed"/>
          <w:tblCellMar>
            <w:top w:w="0" w:type="dxa"/>
            <w:left w:w="108" w:type="dxa"/>
            <w:bottom w:w="0" w:type="dxa"/>
            <w:right w:w="108" w:type="dxa"/>
          </w:tblCellMar>
        </w:tblPrEx>
        <w:trPr>
          <w:trHeight w:val="525" w:hRule="atLeast"/>
        </w:trPr>
        <w:tc>
          <w:tcPr>
            <w:tcW w:w="1985" w:type="dxa"/>
            <w:tcBorders>
              <w:top w:val="single" w:color="auto" w:sz="4" w:space="0"/>
              <w:left w:val="single" w:color="auto" w:sz="4" w:space="0"/>
              <w:bottom w:val="single" w:color="auto" w:sz="4" w:space="0"/>
              <w:right w:val="single" w:color="auto" w:sz="4" w:space="0"/>
            </w:tcBorders>
            <w:vAlign w:val="center"/>
          </w:tcPr>
          <w:p>
            <w:pPr>
              <w:snapToGrid w:val="0"/>
              <w:spacing w:line="560" w:lineRule="exact"/>
              <w:ind w:firstLine="480" w:firstLineChars="200"/>
              <w:rPr>
                <w:kern w:val="0"/>
              </w:rPr>
            </w:pPr>
            <w:r>
              <w:rPr>
                <w:rFonts w:eastAsia="仿宋_GB2312"/>
                <w:kern w:val="0"/>
                <w:sz w:val="24"/>
                <w:szCs w:val="24"/>
              </w:rPr>
              <w:t>合计</w:t>
            </w:r>
          </w:p>
        </w:tc>
        <w:tc>
          <w:tcPr>
            <w:tcW w:w="2738"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c>
          <w:tcPr>
            <w:tcW w:w="4037" w:type="dxa"/>
            <w:tcBorders>
              <w:top w:val="single" w:color="auto" w:sz="4" w:space="0"/>
              <w:left w:val="nil"/>
              <w:bottom w:val="single" w:color="auto" w:sz="4" w:space="0"/>
              <w:right w:val="single" w:color="auto" w:sz="4" w:space="0"/>
            </w:tcBorders>
            <w:vAlign w:val="center"/>
          </w:tcPr>
          <w:p>
            <w:pPr>
              <w:snapToGrid w:val="0"/>
              <w:spacing w:line="560" w:lineRule="exact"/>
              <w:ind w:firstLine="420" w:firstLineChars="200"/>
              <w:jc w:val="center"/>
              <w:rPr>
                <w:kern w:val="0"/>
              </w:rPr>
            </w:pPr>
          </w:p>
        </w:tc>
      </w:tr>
    </w:tbl>
    <w:p>
      <w:pPr>
        <w:spacing w:afterLines="50" w:line="560" w:lineRule="exact"/>
        <w:ind w:firstLine="562" w:firstLineChars="200"/>
        <w:rPr>
          <w:rFonts w:ascii="仿宋_GB2312" w:hAnsi="Times New Roman" w:eastAsia="仿宋_GB2312"/>
          <w:b/>
          <w:bCs/>
          <w:kern w:val="0"/>
          <w:sz w:val="28"/>
          <w:szCs w:val="28"/>
        </w:rPr>
      </w:pPr>
      <w:r>
        <w:rPr>
          <w:rFonts w:hint="eastAsia" w:ascii="仿宋_GB2312" w:eastAsia="仿宋_GB2312"/>
          <w:b/>
          <w:bCs/>
          <w:kern w:val="0"/>
          <w:sz w:val="28"/>
          <w:szCs w:val="28"/>
        </w:rPr>
        <w:t xml:space="preserve"> </w:t>
      </w:r>
    </w:p>
    <w:p>
      <w:pPr>
        <w:spacing w:afterLines="50" w:line="560" w:lineRule="exact"/>
        <w:ind w:firstLine="560" w:firstLineChars="200"/>
        <w:rPr>
          <w:rFonts w:ascii="Times New Roman" w:hAnsi="Times New Roman" w:eastAsia="仿宋_GB2312"/>
          <w:kern w:val="0"/>
          <w:sz w:val="28"/>
          <w:szCs w:val="28"/>
        </w:rPr>
      </w:pPr>
    </w:p>
    <w:p>
      <w:pPr>
        <w:spacing w:line="560" w:lineRule="exact"/>
        <w:ind w:firstLine="0" w:firstLineChars="0"/>
        <w:rPr>
          <w:rFonts w:eastAsia="仿宋_GB2312"/>
          <w:b/>
          <w:bCs/>
          <w:kern w:val="0"/>
          <w:szCs w:val="21"/>
        </w:rPr>
      </w:pPr>
      <w:r>
        <w:rPr>
          <w:rFonts w:hint="eastAsia" w:ascii="黑体" w:hAnsi="黑体" w:eastAsia="黑体"/>
          <w:b/>
          <w:bCs/>
          <w:kern w:val="0"/>
          <w:sz w:val="28"/>
          <w:szCs w:val="28"/>
          <w:lang w:eastAsia="zh-CN"/>
        </w:rPr>
        <w:t>六．</w:t>
      </w:r>
      <w:r>
        <w:rPr>
          <w:rFonts w:ascii="黑体" w:hAnsi="黑体" w:eastAsia="黑体"/>
          <w:b/>
          <w:bCs/>
          <w:kern w:val="0"/>
          <w:sz w:val="28"/>
          <w:szCs w:val="28"/>
        </w:rPr>
        <w:t>学</w:t>
      </w:r>
      <w:r>
        <w:rPr>
          <w:rFonts w:hint="eastAsia" w:ascii="黑体" w:hAnsi="黑体" w:eastAsia="黑体"/>
          <w:b/>
          <w:bCs/>
          <w:kern w:val="0"/>
          <w:sz w:val="28"/>
          <w:szCs w:val="28"/>
          <w:lang w:eastAsia="zh-CN"/>
        </w:rPr>
        <w:t>院</w:t>
      </w:r>
      <w:r>
        <w:rPr>
          <w:rFonts w:ascii="黑体" w:hAnsi="黑体" w:eastAsia="黑体"/>
          <w:b/>
          <w:bCs/>
          <w:kern w:val="0"/>
          <w:sz w:val="28"/>
          <w:szCs w:val="28"/>
        </w:rPr>
        <w:t>审核意见</w:t>
      </w:r>
    </w:p>
    <w:tbl>
      <w:tblPr>
        <w:tblStyle w:val="6"/>
        <w:tblW w:w="8931" w:type="dxa"/>
        <w:tblInd w:w="-176" w:type="dxa"/>
        <w:tblLayout w:type="fixed"/>
        <w:tblCellMar>
          <w:top w:w="0" w:type="dxa"/>
          <w:left w:w="108" w:type="dxa"/>
          <w:bottom w:w="0" w:type="dxa"/>
          <w:right w:w="108" w:type="dxa"/>
        </w:tblCellMar>
      </w:tblPr>
      <w:tblGrid>
        <w:gridCol w:w="8931"/>
      </w:tblGrid>
      <w:tr>
        <w:tblPrEx>
          <w:tblLayout w:type="fixed"/>
          <w:tblCellMar>
            <w:top w:w="0" w:type="dxa"/>
            <w:left w:w="108" w:type="dxa"/>
            <w:bottom w:w="0" w:type="dxa"/>
            <w:right w:w="108" w:type="dxa"/>
          </w:tblCellMar>
        </w:tblPrEx>
        <w:trPr>
          <w:trHeight w:val="3016" w:hRule="atLeast"/>
        </w:trPr>
        <w:tc>
          <w:tcPr>
            <w:tcW w:w="8931" w:type="dxa"/>
            <w:tcBorders>
              <w:top w:val="single" w:color="auto" w:sz="4" w:space="0"/>
              <w:left w:val="single" w:color="auto" w:sz="4" w:space="0"/>
              <w:bottom w:val="single" w:color="auto" w:sz="4" w:space="0"/>
              <w:right w:val="single" w:color="auto" w:sz="4" w:space="0"/>
            </w:tcBorders>
          </w:tcPr>
          <w:p>
            <w:pPr>
              <w:spacing w:line="560" w:lineRule="exact"/>
              <w:ind w:firstLine="480" w:firstLineChars="200"/>
              <w:rPr>
                <w:rFonts w:eastAsia="仿宋_GB2312"/>
                <w:kern w:val="0"/>
                <w:sz w:val="24"/>
                <w:szCs w:val="24"/>
              </w:rPr>
            </w:pPr>
          </w:p>
          <w:p>
            <w:pPr>
              <w:spacing w:line="560" w:lineRule="exact"/>
              <w:ind w:firstLine="480" w:firstLineChars="200"/>
              <w:rPr>
                <w:rFonts w:eastAsia="仿宋_GB2312"/>
                <w:kern w:val="0"/>
                <w:sz w:val="24"/>
                <w:szCs w:val="24"/>
              </w:rPr>
            </w:pPr>
          </w:p>
          <w:p>
            <w:pPr>
              <w:spacing w:line="560" w:lineRule="exact"/>
              <w:ind w:firstLine="480" w:firstLineChars="200"/>
              <w:rPr>
                <w:rFonts w:eastAsia="仿宋_GB2312"/>
                <w:kern w:val="0"/>
                <w:sz w:val="24"/>
                <w:szCs w:val="24"/>
              </w:rPr>
            </w:pPr>
          </w:p>
          <w:p>
            <w:pPr>
              <w:spacing w:line="560" w:lineRule="exact"/>
              <w:ind w:firstLine="480" w:firstLineChars="200"/>
              <w:rPr>
                <w:rFonts w:eastAsia="仿宋_GB2312"/>
                <w:kern w:val="0"/>
                <w:sz w:val="24"/>
                <w:szCs w:val="24"/>
              </w:rPr>
            </w:pPr>
          </w:p>
          <w:p>
            <w:pPr>
              <w:spacing w:line="560" w:lineRule="exact"/>
              <w:ind w:firstLine="480" w:firstLineChars="200"/>
              <w:rPr>
                <w:rFonts w:eastAsia="仿宋_GB2312"/>
                <w:kern w:val="0"/>
                <w:sz w:val="24"/>
                <w:szCs w:val="24"/>
              </w:rPr>
            </w:pPr>
          </w:p>
          <w:p>
            <w:pPr>
              <w:spacing w:line="560" w:lineRule="exact"/>
              <w:ind w:firstLine="480" w:firstLineChars="200"/>
              <w:rPr>
                <w:rFonts w:eastAsia="仿宋_GB2312"/>
                <w:kern w:val="0"/>
                <w:sz w:val="24"/>
                <w:szCs w:val="24"/>
              </w:rPr>
            </w:pPr>
          </w:p>
          <w:p>
            <w:pPr>
              <w:pStyle w:val="9"/>
              <w:spacing w:line="560" w:lineRule="exact"/>
              <w:ind w:firstLine="480" w:firstLineChars="200"/>
              <w:jc w:val="both"/>
              <w:rPr>
                <w:rFonts w:eastAsia="仿宋_GB2312"/>
                <w:sz w:val="24"/>
                <w:szCs w:val="24"/>
              </w:rPr>
            </w:pPr>
            <w:r>
              <w:rPr>
                <w:rFonts w:eastAsia="仿宋_GB2312"/>
                <w:sz w:val="24"/>
                <w:szCs w:val="24"/>
              </w:rPr>
              <w:t xml:space="preserve">                                           公   </w:t>
            </w:r>
            <w:r>
              <w:rPr>
                <w:rFonts w:hint="eastAsia" w:ascii="仿宋_GB2312" w:eastAsia="仿宋_GB2312"/>
                <w:sz w:val="24"/>
                <w:szCs w:val="24"/>
              </w:rPr>
              <w:t> </w:t>
            </w:r>
            <w:r>
              <w:rPr>
                <w:rFonts w:eastAsia="仿宋_GB2312"/>
                <w:sz w:val="24"/>
                <w:szCs w:val="24"/>
              </w:rPr>
              <w:t>章</w:t>
            </w:r>
          </w:p>
          <w:p>
            <w:pPr>
              <w:pStyle w:val="9"/>
              <w:spacing w:line="560" w:lineRule="exact"/>
              <w:ind w:firstLine="480" w:firstLineChars="200"/>
              <w:rPr>
                <w:rFonts w:eastAsia="仿宋_GB2312"/>
                <w:sz w:val="24"/>
                <w:szCs w:val="24"/>
              </w:rPr>
            </w:pPr>
            <w:r>
              <w:rPr>
                <w:rFonts w:hint="eastAsia" w:ascii="仿宋_GB2312" w:eastAsia="仿宋_GB2312"/>
                <w:sz w:val="24"/>
                <w:szCs w:val="24"/>
              </w:rPr>
              <w:t xml:space="preserve">                  </w:t>
            </w:r>
            <w:r>
              <w:rPr>
                <w:rFonts w:ascii="仿宋_GB2312" w:eastAsia="仿宋_GB2312"/>
                <w:sz w:val="24"/>
                <w:szCs w:val="24"/>
              </w:rPr>
              <w:t xml:space="preserve">    </w:t>
            </w:r>
            <w:r>
              <w:rPr>
                <w:rFonts w:hint="eastAsia" w:ascii="仿宋_GB2312" w:eastAsia="仿宋_GB2312"/>
                <w:sz w:val="24"/>
                <w:szCs w:val="24"/>
              </w:rPr>
              <w:t xml:space="preserve">  </w:t>
            </w:r>
            <w:r>
              <w:rPr>
                <w:rFonts w:eastAsia="仿宋_GB2312"/>
                <w:sz w:val="24"/>
                <w:szCs w:val="24"/>
              </w:rPr>
              <w:t>负责人签字</w:t>
            </w:r>
            <w:r>
              <w:rPr>
                <w:rFonts w:hint="eastAsia" w:eastAsia="仿宋_GB2312"/>
                <w:sz w:val="24"/>
                <w:szCs w:val="24"/>
              </w:rPr>
              <w:t>：</w:t>
            </w:r>
          </w:p>
          <w:p>
            <w:pPr>
              <w:spacing w:line="560" w:lineRule="exact"/>
              <w:ind w:left="2520" w:firstLine="480" w:firstLineChars="200"/>
              <w:jc w:val="right"/>
              <w:rPr>
                <w:rFonts w:eastAsia="仿宋_GB2312"/>
                <w:kern w:val="0"/>
                <w:sz w:val="24"/>
                <w:szCs w:val="24"/>
              </w:rPr>
            </w:pPr>
            <w:r>
              <w:rPr>
                <w:rFonts w:eastAsia="仿宋_GB2312"/>
                <w:kern w:val="0"/>
                <w:sz w:val="24"/>
                <w:szCs w:val="24"/>
              </w:rPr>
              <w:t xml:space="preserve">                              </w:t>
            </w:r>
            <w:r>
              <w:rPr>
                <w:rFonts w:hint="eastAsia" w:ascii="仿宋_GB2312" w:eastAsia="仿宋_GB2312"/>
                <w:kern w:val="0"/>
                <w:sz w:val="24"/>
                <w:szCs w:val="24"/>
              </w:rPr>
              <w:t xml:space="preserve">                     </w:t>
            </w:r>
            <w:r>
              <w:rPr>
                <w:rFonts w:eastAsia="仿宋_GB2312"/>
                <w:kern w:val="0"/>
                <w:sz w:val="24"/>
                <w:szCs w:val="24"/>
              </w:rPr>
              <w:t>年</w:t>
            </w:r>
            <w:r>
              <w:rPr>
                <w:rFonts w:hint="eastAsia" w:ascii="仿宋_GB2312" w:eastAsia="仿宋_GB2312"/>
                <w:kern w:val="0"/>
                <w:sz w:val="24"/>
                <w:szCs w:val="24"/>
              </w:rPr>
              <w:t xml:space="preserve">  </w:t>
            </w:r>
            <w:r>
              <w:rPr>
                <w:rFonts w:eastAsia="仿宋_GB2312"/>
                <w:kern w:val="0"/>
                <w:sz w:val="24"/>
                <w:szCs w:val="24"/>
              </w:rPr>
              <w:t xml:space="preserve"> 月 </w:t>
            </w:r>
            <w:r>
              <w:rPr>
                <w:rFonts w:hint="eastAsia" w:ascii="仿宋_GB2312" w:eastAsia="仿宋_GB2312"/>
                <w:kern w:val="0"/>
                <w:sz w:val="24"/>
                <w:szCs w:val="24"/>
              </w:rPr>
              <w:t xml:space="preserve">  </w:t>
            </w:r>
            <w:r>
              <w:rPr>
                <w:rFonts w:eastAsia="仿宋_GB2312"/>
                <w:kern w:val="0"/>
                <w:sz w:val="24"/>
                <w:szCs w:val="24"/>
              </w:rPr>
              <w:t>日</w:t>
            </w:r>
          </w:p>
        </w:tc>
      </w:tr>
    </w:tbl>
    <w:p>
      <w:pPr>
        <w:spacing w:line="560" w:lineRule="exact"/>
        <w:ind w:firstLine="0" w:firstLineChars="0"/>
        <w:rPr>
          <w:rFonts w:eastAsia="仿宋_GB2312"/>
          <w:b/>
          <w:bCs/>
          <w:kern w:val="0"/>
          <w:szCs w:val="21"/>
        </w:rPr>
      </w:pPr>
      <w:r>
        <w:rPr>
          <w:rFonts w:hint="eastAsia" w:ascii="黑体" w:hAnsi="黑体" w:eastAsia="黑体"/>
          <w:b/>
          <w:bCs/>
          <w:kern w:val="0"/>
          <w:sz w:val="28"/>
          <w:szCs w:val="28"/>
          <w:lang w:eastAsia="zh-CN"/>
        </w:rPr>
        <w:t>七．项目立项合同</w:t>
      </w:r>
    </w:p>
    <w:p>
      <w:pPr>
        <w:spacing w:line="560" w:lineRule="exact"/>
        <w:rPr>
          <w:rFonts w:hint="eastAsia" w:ascii="楷体_GB2312" w:hAnsi="宋体" w:eastAsia="楷体_GB2312"/>
          <w:kern w:val="0"/>
          <w:sz w:val="28"/>
          <w:lang w:eastAsia="zh-CN"/>
        </w:rPr>
      </w:pPr>
    </w:p>
    <w:p>
      <w:pPr>
        <w:spacing w:line="560" w:lineRule="exact"/>
        <w:rPr>
          <w:rFonts w:hint="eastAsia" w:ascii="楷体_GB2312" w:hAnsi="宋体" w:eastAsia="楷体_GB2312"/>
          <w:kern w:val="0"/>
          <w:sz w:val="28"/>
          <w:lang w:eastAsia="zh-CN"/>
        </w:rPr>
      </w:pPr>
      <w:r>
        <w:rPr>
          <w:rFonts w:hint="eastAsia" w:ascii="楷体_GB2312" w:hAnsi="宋体" w:eastAsia="楷体_GB2312"/>
          <w:kern w:val="0"/>
          <w:sz w:val="28"/>
          <w:lang w:eastAsia="zh-CN"/>
        </w:rPr>
        <w:t>甲方：中山大学生命科学学院</w:t>
      </w:r>
    </w:p>
    <w:p>
      <w:pPr>
        <w:spacing w:line="560" w:lineRule="exact"/>
        <w:rPr>
          <w:rFonts w:hint="eastAsia" w:ascii="楷体_GB2312" w:hAnsi="宋体" w:eastAsia="楷体_GB2312"/>
          <w:kern w:val="0"/>
          <w:sz w:val="28"/>
          <w:lang w:eastAsia="zh-CN"/>
        </w:rPr>
      </w:pPr>
    </w:p>
    <w:p>
      <w:pPr>
        <w:spacing w:line="560" w:lineRule="exact"/>
        <w:rPr>
          <w:rFonts w:hint="eastAsia" w:ascii="楷体_GB2312" w:hAnsi="宋体" w:eastAsia="楷体_GB2312"/>
          <w:kern w:val="0"/>
          <w:sz w:val="28"/>
          <w:lang w:eastAsia="zh-CN"/>
        </w:rPr>
      </w:pPr>
      <w:r>
        <w:rPr>
          <w:rFonts w:hint="eastAsia" w:ascii="楷体_GB2312" w:hAnsi="宋体" w:eastAsia="楷体_GB2312"/>
          <w:kern w:val="0"/>
          <w:sz w:val="28"/>
          <w:lang w:eastAsia="zh-CN"/>
        </w:rPr>
        <w:t>乙方：项目负责人</w:t>
      </w:r>
    </w:p>
    <w:p>
      <w:pPr>
        <w:spacing w:line="560" w:lineRule="exact"/>
        <w:rPr>
          <w:rFonts w:hint="eastAsia" w:ascii="楷体_GB2312" w:hAnsi="宋体" w:eastAsia="楷体_GB2312"/>
          <w:kern w:val="0"/>
          <w:sz w:val="28"/>
          <w:lang w:eastAsia="zh-CN"/>
        </w:rPr>
      </w:pPr>
    </w:p>
    <w:p>
      <w:pPr>
        <w:spacing w:line="560" w:lineRule="exact"/>
        <w:rPr>
          <w:rFonts w:hint="eastAsia" w:ascii="楷体_GB2312" w:hAnsi="宋体" w:eastAsia="楷体_GB2312"/>
          <w:kern w:val="0"/>
          <w:sz w:val="28"/>
          <w:lang w:eastAsia="zh-CN"/>
        </w:rPr>
      </w:pPr>
      <w:r>
        <w:rPr>
          <w:rFonts w:hint="eastAsia" w:ascii="楷体_GB2312" w:hAnsi="宋体" w:eastAsia="楷体_GB2312"/>
          <w:kern w:val="0"/>
          <w:sz w:val="28"/>
          <w:lang w:eastAsia="zh-CN"/>
        </w:rPr>
        <w:t>甲方同意：</w:t>
      </w:r>
    </w:p>
    <w:p>
      <w:pPr>
        <w:ind w:firstLine="560" w:firstLineChars="200"/>
        <w:rPr>
          <w:rFonts w:ascii="楷体_GB2312" w:hAnsi="宋体" w:eastAsia="楷体_GB2312"/>
          <w:kern w:val="0"/>
          <w:sz w:val="28"/>
        </w:rPr>
      </w:pPr>
      <w:r>
        <w:rPr>
          <w:rFonts w:hint="eastAsia" w:ascii="楷体_GB2312" w:hAnsi="宋体" w:eastAsia="楷体_GB2312"/>
          <w:kern w:val="0"/>
          <w:sz w:val="28"/>
        </w:rPr>
        <w:t>本学院确保经费专款专用，</w:t>
      </w:r>
      <w:r>
        <w:rPr>
          <w:rFonts w:ascii="楷体_GB2312" w:hAnsi="宋体" w:eastAsia="楷体_GB2312"/>
          <w:kern w:val="0"/>
          <w:sz w:val="28"/>
        </w:rPr>
        <w:t>加强对项目的支持和管理，采取有力措施保障项目按时保质、保量地完成建设任务。</w:t>
      </w:r>
    </w:p>
    <w:p>
      <w:pPr>
        <w:rPr>
          <w:rFonts w:hint="eastAsia" w:ascii="楷体_GB2312" w:hAnsi="宋体" w:eastAsia="楷体_GB2312"/>
          <w:kern w:val="0"/>
          <w:sz w:val="28"/>
          <w:lang w:eastAsia="zh-CN"/>
        </w:rPr>
      </w:pPr>
    </w:p>
    <w:p>
      <w:pPr>
        <w:rPr>
          <w:rFonts w:hint="eastAsia" w:ascii="楷体_GB2312" w:hAnsi="宋体" w:eastAsia="楷体_GB2312"/>
          <w:kern w:val="0"/>
          <w:sz w:val="28"/>
          <w:lang w:eastAsia="zh-CN"/>
        </w:rPr>
      </w:pPr>
      <w:r>
        <w:rPr>
          <w:rFonts w:hint="eastAsia" w:ascii="楷体_GB2312" w:hAnsi="宋体" w:eastAsia="楷体_GB2312"/>
          <w:kern w:val="0"/>
          <w:sz w:val="28"/>
          <w:lang w:eastAsia="zh-CN"/>
        </w:rPr>
        <w:t>乙方同意：</w:t>
      </w:r>
    </w:p>
    <w:p>
      <w:pPr>
        <w:numPr>
          <w:ins w:id="0" w:author="Unknown" w:date="2016-05-30T13:29:00Z"/>
        </w:numPr>
        <w:adjustRightInd w:val="0"/>
        <w:snapToGrid w:val="0"/>
        <w:spacing w:line="360" w:lineRule="auto"/>
        <w:ind w:firstLine="560" w:firstLineChars="200"/>
        <w:rPr>
          <w:rFonts w:hint="eastAsia" w:ascii="宋体" w:hAnsi="宋体"/>
          <w:kern w:val="0"/>
          <w:sz w:val="24"/>
        </w:rPr>
      </w:pPr>
      <w:r>
        <w:rPr>
          <w:rFonts w:hint="eastAsia" w:ascii="楷体_GB2312" w:hAnsi="宋体" w:eastAsia="楷体_GB2312"/>
          <w:kern w:val="0"/>
          <w:sz w:val="28"/>
          <w:lang w:eastAsia="zh-CN"/>
        </w:rPr>
        <w:t>项目立项后，</w:t>
      </w:r>
      <w:r>
        <w:rPr>
          <w:rFonts w:hint="eastAsia" w:ascii="楷体_GB2312" w:hAnsi="宋体" w:eastAsia="楷体_GB2312"/>
          <w:kern w:val="0"/>
          <w:sz w:val="28"/>
        </w:rPr>
        <w:t>将与本项目组成员严格遵守本科教学质量工程项目管理及经费管理相关规定，切实保证项目实施的工作时间，按上述计划认真开展工作，并按以上明细开支经费，做到专款专用，按时完成资金预算执行，切实提高资金使用效益，达到预期目标。</w:t>
      </w:r>
    </w:p>
    <w:p>
      <w:pPr>
        <w:spacing w:line="560" w:lineRule="exact"/>
        <w:rPr>
          <w:rFonts w:hint="eastAsia" w:ascii="楷体_GB2312" w:hAnsi="宋体" w:eastAsia="楷体_GB2312"/>
          <w:kern w:val="0"/>
          <w:sz w:val="28"/>
          <w:lang w:eastAsia="zh-CN"/>
        </w:rPr>
      </w:pPr>
    </w:p>
    <w:p>
      <w:pPr>
        <w:spacing w:line="560" w:lineRule="exact"/>
        <w:rPr>
          <w:rFonts w:hint="eastAsia"/>
          <w:kern w:val="0"/>
          <w:lang w:eastAsia="zh-CN"/>
        </w:rPr>
      </w:pPr>
    </w:p>
    <w:p>
      <w:pPr>
        <w:spacing w:line="560" w:lineRule="exact"/>
        <w:rPr>
          <w:rFonts w:hint="eastAsia" w:ascii="宋体" w:hAnsi="宋体"/>
          <w:kern w:val="0"/>
          <w:sz w:val="24"/>
        </w:rPr>
      </w:pPr>
      <w:bookmarkStart w:id="0" w:name="_GoBack"/>
      <w:bookmarkEnd w:id="0"/>
      <w:r>
        <w:rPr>
          <w:rFonts w:hint="eastAsia"/>
          <w:kern w:val="0"/>
          <w:lang w:eastAsia="zh-CN"/>
        </w:rPr>
        <w:t>甲方（盖章）</w:t>
      </w:r>
      <w:r>
        <w:rPr>
          <w:rFonts w:hint="eastAsia"/>
          <w:kern w:val="0"/>
          <w:lang w:val="en-US" w:eastAsia="zh-CN"/>
        </w:rPr>
        <w:t xml:space="preserve">                                </w:t>
      </w:r>
      <w:r>
        <w:rPr>
          <w:rFonts w:hint="eastAsia" w:ascii="宋体" w:hAnsi="宋体"/>
          <w:kern w:val="0"/>
          <w:sz w:val="24"/>
        </w:rPr>
        <w:t>项目负责人（签字）</w:t>
      </w:r>
      <w:r>
        <w:rPr>
          <w:rFonts w:hint="eastAsia" w:ascii="宋体" w:hAnsi="宋体"/>
          <w:kern w:val="0"/>
          <w:sz w:val="24"/>
          <w:lang w:eastAsia="zh-CN"/>
        </w:rPr>
        <w:t>：</w:t>
      </w:r>
      <w:r>
        <w:rPr>
          <w:rFonts w:hint="eastAsia" w:ascii="宋体" w:hAnsi="宋体"/>
          <w:kern w:val="0"/>
          <w:sz w:val="24"/>
        </w:rPr>
        <w:t xml:space="preserve"> </w:t>
      </w:r>
      <w:r>
        <w:rPr>
          <w:rFonts w:ascii="宋体" w:hAnsi="宋体"/>
          <w:kern w:val="0"/>
          <w:sz w:val="24"/>
        </w:rPr>
        <w:t xml:space="preserve">             </w:t>
      </w:r>
    </w:p>
    <w:p>
      <w:pPr>
        <w:rPr>
          <w:rFonts w:hint="eastAsia" w:ascii="宋体" w:hAnsi="宋体"/>
          <w:kern w:val="0"/>
          <w:sz w:val="24"/>
        </w:rPr>
      </w:pPr>
      <w:r>
        <w:rPr>
          <w:rFonts w:hint="eastAsia" w:ascii="宋体" w:hAnsi="宋体"/>
          <w:kern w:val="0"/>
          <w:sz w:val="24"/>
        </w:rPr>
        <w:t xml:space="preserve">                         </w:t>
      </w:r>
    </w:p>
    <w:p>
      <w:pPr>
        <w:rPr>
          <w:rFonts w:hint="eastAsia" w:ascii="宋体" w:hAnsi="宋体"/>
          <w:kern w:val="0"/>
          <w:sz w:val="24"/>
          <w:lang w:eastAsia="zh-CN"/>
        </w:rPr>
      </w:pPr>
      <w:r>
        <w:rPr>
          <w:rFonts w:hint="eastAsia" w:ascii="宋体" w:hAnsi="宋体"/>
          <w:kern w:val="0"/>
          <w:sz w:val="24"/>
          <w:lang w:eastAsia="zh-CN"/>
        </w:rPr>
        <w:t>中山大学生命科学学院</w:t>
      </w:r>
    </w:p>
    <w:p>
      <w:pPr>
        <w:rPr>
          <w:rFonts w:hint="eastAsia" w:ascii="宋体" w:hAnsi="宋体"/>
          <w:kern w:val="0"/>
          <w:sz w:val="24"/>
          <w:lang w:eastAsia="zh-CN"/>
        </w:rPr>
      </w:pPr>
    </w:p>
    <w:p>
      <w:pPr>
        <w:rPr>
          <w:rFonts w:hint="eastAsia" w:ascii="宋体" w:hAnsi="宋体"/>
          <w:kern w:val="0"/>
          <w:sz w:val="24"/>
          <w:lang w:eastAsia="zh-CN"/>
        </w:rPr>
      </w:pPr>
      <w:r>
        <w:rPr>
          <w:rFonts w:hint="eastAsia" w:ascii="宋体" w:hAnsi="宋体"/>
          <w:kern w:val="0"/>
          <w:sz w:val="24"/>
        </w:rPr>
        <w:t>主管教学领导</w:t>
      </w:r>
      <w:r>
        <w:rPr>
          <w:rFonts w:hint="eastAsia" w:ascii="宋体" w:hAnsi="宋体"/>
          <w:kern w:val="0"/>
          <w:sz w:val="24"/>
          <w:lang w:eastAsia="zh-CN"/>
        </w:rPr>
        <w:t>：</w:t>
      </w:r>
    </w:p>
    <w:p>
      <w:pPr>
        <w:rPr>
          <w:rFonts w:hint="eastAsia" w:ascii="宋体" w:hAnsi="宋体"/>
          <w:kern w:val="0"/>
          <w:sz w:val="24"/>
        </w:rPr>
      </w:pPr>
    </w:p>
    <w:p>
      <w:pPr>
        <w:ind w:firstLine="960" w:firstLineChars="400"/>
      </w:pPr>
      <w:r>
        <w:rPr>
          <w:rFonts w:hint="eastAsia" w:ascii="宋体" w:hAnsi="宋体"/>
          <w:kern w:val="0"/>
          <w:sz w:val="24"/>
        </w:rPr>
        <w:t>年</w:t>
      </w:r>
      <w:r>
        <w:rPr>
          <w:rFonts w:ascii="宋体" w:hAnsi="宋体"/>
          <w:kern w:val="0"/>
          <w:sz w:val="24"/>
        </w:rPr>
        <w:t xml:space="preserve">     </w:t>
      </w:r>
      <w:r>
        <w:rPr>
          <w:rFonts w:hint="eastAsia" w:ascii="宋体" w:hAnsi="宋体"/>
          <w:kern w:val="0"/>
          <w:sz w:val="24"/>
        </w:rPr>
        <w:t>月    日</w:t>
      </w:r>
      <w:r>
        <w:rPr>
          <w:rFonts w:hint="eastAsia" w:ascii="宋体" w:hAnsi="宋体"/>
          <w:kern w:val="0"/>
          <w:sz w:val="24"/>
          <w:lang w:val="en-US" w:eastAsia="zh-CN"/>
        </w:rPr>
        <w:t xml:space="preserve">                               </w:t>
      </w:r>
      <w:r>
        <w:rPr>
          <w:rFonts w:hint="eastAsia" w:ascii="宋体" w:hAnsi="宋体"/>
          <w:kern w:val="0"/>
          <w:sz w:val="24"/>
        </w:rPr>
        <w:t xml:space="preserve">年 </w:t>
      </w:r>
      <w:r>
        <w:rPr>
          <w:rFonts w:ascii="宋体" w:hAnsi="宋体"/>
          <w:kern w:val="0"/>
          <w:sz w:val="24"/>
        </w:rPr>
        <w:t xml:space="preserve"> </w:t>
      </w:r>
      <w:r>
        <w:rPr>
          <w:rFonts w:hint="eastAsia" w:ascii="宋体" w:hAnsi="宋体"/>
          <w:kern w:val="0"/>
          <w:sz w:val="24"/>
        </w:rPr>
        <w:t xml:space="preserve">   月    日</w:t>
      </w:r>
    </w:p>
    <w:p/>
    <w:p>
      <w:pPr>
        <w:numPr>
          <w:ins w:id="1" w:author="bb" w:date="2014-09-04T18:10:00Z"/>
        </w:numPr>
        <w:adjustRightInd w:val="0"/>
        <w:snapToGrid w:val="0"/>
        <w:jc w:val="right"/>
        <w:rPr>
          <w:rFonts w:hint="eastAsia" w:ascii="宋体" w:hAnsi="宋体"/>
          <w:kern w:val="0"/>
          <w:sz w:val="24"/>
        </w:rPr>
      </w:pPr>
    </w:p>
    <w:p>
      <w:r>
        <w:rPr>
          <w:rFonts w:hint="eastAsia" w:ascii="宋体" w:hAnsi="宋体"/>
          <w:kern w:val="0"/>
          <w:sz w:val="24"/>
        </w:rPr>
        <w:t xml:space="preserve">                        </w:t>
      </w:r>
      <w:r>
        <w:rPr>
          <w:rFonts w:hint="eastAsia" w:ascii="宋体" w:hAnsi="宋体"/>
          <w:kern w:val="0"/>
          <w:sz w:val="24"/>
          <w:lang w:val="en-US" w:eastAsia="zh-CN"/>
        </w:rPr>
        <w:t xml:space="preserve">                  </w:t>
      </w:r>
    </w:p>
    <w:sectPr>
      <w:footerReference r:id="rId4" w:type="first"/>
      <w:footerReference r:id="rId3" w:type="default"/>
      <w:pgSz w:w="11906" w:h="16838"/>
      <w:pgMar w:top="1440" w:right="1800" w:bottom="1440" w:left="1800" w:header="851" w:footer="992" w:gutter="0"/>
      <w:pgNumType w:start="0" w:chapStyle="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ongolian Baiti">
    <w:panose1 w:val="03000500000000000000"/>
    <w:charset w:val="00"/>
    <w:family w:val="script"/>
    <w:pitch w:val="default"/>
    <w:sig w:usb0="80000023" w:usb1="00000000" w:usb2="0002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0382773"/>
      <w:docPartObj>
        <w:docPartGallery w:val="autotext"/>
      </w:docPartObj>
    </w:sdtPr>
    <w:sdtEndPr>
      <w:rPr>
        <w:rFonts w:ascii="Times New Roman" w:hAnsi="Times New Roman"/>
        <w:sz w:val="22"/>
        <w:szCs w:val="22"/>
      </w:rPr>
    </w:sdtEndPr>
    <w:sdtContent>
      <w:p>
        <w:pPr>
          <w:pStyle w:val="3"/>
          <w:jc w:val="right"/>
          <w:rPr>
            <w:rFonts w:ascii="Times New Roman" w:hAnsi="Times New Roman"/>
            <w:sz w:val="22"/>
            <w:szCs w:val="22"/>
          </w:rPr>
        </w:pPr>
        <w:r>
          <w:rPr>
            <w:rFonts w:ascii="Times New Roman" w:hAnsi="Times New Roman"/>
            <w:sz w:val="22"/>
            <w:szCs w:val="22"/>
          </w:rPr>
          <w:fldChar w:fldCharType="begin"/>
        </w:r>
        <w:r>
          <w:rPr>
            <w:rFonts w:ascii="Times New Roman" w:hAnsi="Times New Roman"/>
            <w:sz w:val="22"/>
            <w:szCs w:val="22"/>
          </w:rPr>
          <w:instrText xml:space="preserve">PAGE   \* MERGEFORMAT</w:instrText>
        </w:r>
        <w:r>
          <w:rPr>
            <w:rFonts w:ascii="Times New Roman" w:hAnsi="Times New Roman"/>
            <w:sz w:val="22"/>
            <w:szCs w:val="22"/>
          </w:rPr>
          <w:fldChar w:fldCharType="separate"/>
        </w:r>
        <w:r>
          <w:rPr>
            <w:rFonts w:ascii="Times New Roman" w:hAnsi="Times New Roman"/>
            <w:sz w:val="22"/>
            <w:szCs w:val="22"/>
            <w:lang w:val="zh-CN"/>
          </w:rPr>
          <w:t>1</w:t>
        </w:r>
        <w:r>
          <w:rPr>
            <w:rFonts w:ascii="Times New Roman" w:hAnsi="Times New Roman"/>
            <w:sz w:val="22"/>
            <w:szCs w:val="22"/>
          </w:rPr>
          <w:fldChar w:fldCharType="end"/>
        </w:r>
      </w:p>
    </w:sdtContent>
  </w:sdt>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p>
    <w:pPr>
      <w:pStyle w:val="3"/>
      <w:jc w:val="right"/>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2585C6"/>
    <w:multiLevelType w:val="singleLevel"/>
    <w:tmpl w:val="9B2585C6"/>
    <w:lvl w:ilvl="0" w:tentative="0">
      <w:start w:val="1"/>
      <w:numFmt w:val="decimal"/>
      <w:lvlText w:val="%1."/>
      <w:lvlJc w:val="left"/>
      <w:pPr>
        <w:tabs>
          <w:tab w:val="left" w:pos="312"/>
        </w:tabs>
      </w:pPr>
    </w:lvl>
  </w:abstractNum>
  <w:abstractNum w:abstractNumId="1">
    <w:nsid w:val="70922918"/>
    <w:multiLevelType w:val="singleLevel"/>
    <w:tmpl w:val="70922918"/>
    <w:lvl w:ilvl="0" w:tentative="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Unknown">
    <w15:presenceInfo w15:providerId="None" w15:userId="Unknown"/>
  </w15:person>
  <w15:person w15:author="bb">
    <w15:presenceInfo w15:providerId="None" w15:userId="b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2296"/>
    <w:rsid w:val="000F7AA4"/>
    <w:rsid w:val="00253047"/>
    <w:rsid w:val="00324EAE"/>
    <w:rsid w:val="003C2F66"/>
    <w:rsid w:val="005B7FDA"/>
    <w:rsid w:val="00625536"/>
    <w:rsid w:val="006A6B06"/>
    <w:rsid w:val="00865F8A"/>
    <w:rsid w:val="00A02296"/>
    <w:rsid w:val="00C23949"/>
    <w:rsid w:val="06585097"/>
    <w:rsid w:val="0D150B47"/>
    <w:rsid w:val="0D43353C"/>
    <w:rsid w:val="0E8161F7"/>
    <w:rsid w:val="12E27EA1"/>
    <w:rsid w:val="16543FA2"/>
    <w:rsid w:val="16AE0795"/>
    <w:rsid w:val="183E2A95"/>
    <w:rsid w:val="18F53131"/>
    <w:rsid w:val="1AD41B6A"/>
    <w:rsid w:val="1E231B01"/>
    <w:rsid w:val="20D30FB5"/>
    <w:rsid w:val="25BA44C4"/>
    <w:rsid w:val="2ADD1040"/>
    <w:rsid w:val="2E1311FF"/>
    <w:rsid w:val="32FA42EF"/>
    <w:rsid w:val="33764EB6"/>
    <w:rsid w:val="35617DA9"/>
    <w:rsid w:val="399F05EB"/>
    <w:rsid w:val="3DE51D34"/>
    <w:rsid w:val="409D3EDE"/>
    <w:rsid w:val="438E2DA5"/>
    <w:rsid w:val="4AD62783"/>
    <w:rsid w:val="51A943FB"/>
    <w:rsid w:val="51D34123"/>
    <w:rsid w:val="5300366D"/>
    <w:rsid w:val="58497ECF"/>
    <w:rsid w:val="5B39333D"/>
    <w:rsid w:val="624B59E6"/>
    <w:rsid w:val="62A0019B"/>
    <w:rsid w:val="65ED2CE6"/>
    <w:rsid w:val="6C9D48F2"/>
    <w:rsid w:val="728D15D3"/>
    <w:rsid w:val="783F40C0"/>
    <w:rsid w:val="7B541BAE"/>
    <w:rsid w:val="7C5550DE"/>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小节标题"/>
    <w:basedOn w:val="1"/>
    <w:next w:val="1"/>
    <w:qFormat/>
    <w:uiPriority w:val="0"/>
    <w:pPr>
      <w:widowControl/>
      <w:spacing w:before="175" w:after="102" w:line="566" w:lineRule="atLeast"/>
    </w:pPr>
    <w:rPr>
      <w:rFonts w:ascii="Times New Roman" w:hAnsi="Times New Roman" w:eastAsia="黑体"/>
      <w:color w:val="000000"/>
      <w:kern w:val="0"/>
      <w:szCs w:val="21"/>
      <w:u w:color="000000"/>
    </w:rPr>
  </w:style>
  <w:style w:type="paragraph" w:customStyle="1" w:styleId="9">
    <w:name w:val="节标题"/>
    <w:basedOn w:val="1"/>
    <w:next w:val="8"/>
    <w:qFormat/>
    <w:uiPriority w:val="0"/>
    <w:pPr>
      <w:widowControl/>
      <w:spacing w:line="578" w:lineRule="atLeast"/>
      <w:jc w:val="center"/>
    </w:pPr>
    <w:rPr>
      <w:rFonts w:ascii="Times New Roman" w:hAnsi="Times New Roman"/>
      <w:color w:val="000000"/>
      <w:kern w:val="0"/>
      <w:sz w:val="28"/>
      <w:szCs w:val="28"/>
      <w:u w:color="000000"/>
    </w:rPr>
  </w:style>
  <w:style w:type="character" w:customStyle="1" w:styleId="10">
    <w:name w:val="页眉 Char"/>
    <w:basedOn w:val="5"/>
    <w:link w:val="4"/>
    <w:qFormat/>
    <w:uiPriority w:val="99"/>
    <w:rPr>
      <w:sz w:val="18"/>
      <w:szCs w:val="18"/>
    </w:rPr>
  </w:style>
  <w:style w:type="character" w:customStyle="1" w:styleId="11">
    <w:name w:val="页脚 Char"/>
    <w:basedOn w:val="5"/>
    <w:link w:val="3"/>
    <w:qFormat/>
    <w:uiPriority w:val="99"/>
    <w:rPr>
      <w:sz w:val="18"/>
      <w:szCs w:val="18"/>
    </w:rPr>
  </w:style>
  <w:style w:type="character" w:customStyle="1" w:styleId="12">
    <w:name w:val="批注框文本 Char"/>
    <w:basedOn w:val="5"/>
    <w:link w:val="2"/>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DC65EDB-1211-4351-B9C2-A49F13DB67B8}">
  <ds:schemaRefs/>
</ds:datastoreItem>
</file>

<file path=docProps/app.xml><?xml version="1.0" encoding="utf-8"?>
<Properties xmlns="http://schemas.openxmlformats.org/officeDocument/2006/extended-properties" xmlns:vt="http://schemas.openxmlformats.org/officeDocument/2006/docPropsVTypes">
  <Template>Normal.dotm</Template>
  <Pages>4</Pages>
  <Words>307</Words>
  <Characters>1755</Characters>
  <Lines>14</Lines>
  <Paragraphs>4</Paragraphs>
  <TotalTime>3</TotalTime>
  <ScaleCrop>false</ScaleCrop>
  <LinksUpToDate>false</LinksUpToDate>
  <CharactersWithSpaces>2058</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2018-05-30T03:16:00Z</dcterms:created>
  <dc:creator>Windows 用户</dc:creator>
  <cp:lastModifiedBy>邓庆丽</cp:lastModifiedBy>
  <dcterms:modified xsi:type="dcterms:W3CDTF">2018-06-11T06:57:53Z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