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619" w:rsidRDefault="00E80988" w:rsidP="00AB561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19届</w:t>
      </w:r>
      <w:r w:rsidR="00AB5619" w:rsidRPr="00B329B6">
        <w:rPr>
          <w:rFonts w:ascii="宋体" w:hAnsi="宋体" w:hint="eastAsia"/>
          <w:b/>
          <w:sz w:val="44"/>
          <w:szCs w:val="44"/>
        </w:rPr>
        <w:t>毕业生</w:t>
      </w:r>
      <w:r>
        <w:rPr>
          <w:rFonts w:ascii="宋体" w:hAnsi="宋体" w:hint="eastAsia"/>
          <w:b/>
          <w:sz w:val="44"/>
          <w:szCs w:val="44"/>
        </w:rPr>
        <w:t>派遣</w:t>
      </w:r>
      <w:r>
        <w:rPr>
          <w:rFonts w:ascii="宋体" w:hAnsi="宋体"/>
          <w:b/>
          <w:sz w:val="44"/>
          <w:szCs w:val="44"/>
        </w:rPr>
        <w:t>性质更改</w:t>
      </w:r>
      <w:r w:rsidR="00AB5619" w:rsidRPr="00B329B6">
        <w:rPr>
          <w:rFonts w:ascii="宋体" w:hAnsi="宋体" w:hint="eastAsia"/>
          <w:b/>
          <w:sz w:val="44"/>
          <w:szCs w:val="44"/>
        </w:rPr>
        <w:t>申请表</w:t>
      </w:r>
    </w:p>
    <w:p w:rsidR="00F914C1" w:rsidRPr="00F914C1" w:rsidRDefault="00F914C1" w:rsidP="00AB5619">
      <w:pPr>
        <w:jc w:val="center"/>
        <w:rPr>
          <w:ins w:id="0" w:author="Sky123.Org" w:date="2015-09-18T16:47:00Z"/>
          <w:rFonts w:ascii="宋体" w:hAnsi="宋体"/>
          <w:b/>
          <w:sz w:val="24"/>
          <w:szCs w:val="24"/>
        </w:rPr>
      </w:pPr>
      <w:r w:rsidRPr="00F914C1">
        <w:rPr>
          <w:rFonts w:ascii="宋体" w:hAnsi="宋体" w:hint="eastAsia"/>
          <w:b/>
          <w:sz w:val="24"/>
          <w:szCs w:val="24"/>
        </w:rPr>
        <w:t>(硕士</w:t>
      </w:r>
      <w:r w:rsidRPr="00F914C1">
        <w:rPr>
          <w:rFonts w:ascii="宋体" w:hAnsi="宋体"/>
          <w:b/>
          <w:sz w:val="24"/>
          <w:szCs w:val="24"/>
        </w:rPr>
        <w:t>研究生:</w:t>
      </w:r>
      <w:r w:rsidRPr="00F914C1">
        <w:rPr>
          <w:rFonts w:ascii="宋体" w:hAnsi="宋体" w:hint="eastAsia"/>
          <w:b/>
          <w:sz w:val="24"/>
          <w:szCs w:val="24"/>
        </w:rPr>
        <w:t>暂不派遣</w:t>
      </w:r>
      <w:r w:rsidR="003E63CF">
        <w:rPr>
          <w:rFonts w:ascii="宋体" w:hAnsi="宋体" w:hint="eastAsia"/>
          <w:b/>
          <w:sz w:val="24"/>
          <w:szCs w:val="24"/>
        </w:rPr>
        <w:t>或</w:t>
      </w:r>
      <w:r w:rsidR="003E63CF">
        <w:rPr>
          <w:rFonts w:ascii="宋体" w:hAnsi="宋体"/>
          <w:b/>
          <w:sz w:val="24"/>
          <w:szCs w:val="24"/>
        </w:rPr>
        <w:t>派遣回生源地</w:t>
      </w:r>
      <w:r w:rsidRPr="00F914C1">
        <w:rPr>
          <w:rFonts w:ascii="宋体" w:hAnsi="宋体"/>
          <w:b/>
          <w:sz w:val="24"/>
          <w:szCs w:val="24"/>
        </w:rPr>
        <w:t>改为国内升学</w:t>
      </w:r>
      <w:r w:rsidRPr="00F914C1">
        <w:rPr>
          <w:rFonts w:ascii="宋体" w:hAnsi="宋体" w:hint="eastAsia"/>
          <w:b/>
          <w:sz w:val="24"/>
          <w:szCs w:val="24"/>
        </w:rPr>
        <w:t>)</w:t>
      </w:r>
    </w:p>
    <w:p w:rsidR="00AB5619" w:rsidRDefault="00AB5619" w:rsidP="00AB5619">
      <w:pPr>
        <w:spacing w:afterLines="50" w:after="156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24"/>
          <w:szCs w:val="24"/>
        </w:rPr>
        <w:t xml:space="preserve">            </w:t>
      </w:r>
      <w:r w:rsidR="003713FE">
        <w:rPr>
          <w:rFonts w:ascii="仿宋_GB2312" w:eastAsia="仿宋_GB2312" w:hAnsi="宋体" w:hint="eastAsia"/>
          <w:b/>
          <w:sz w:val="24"/>
          <w:szCs w:val="24"/>
        </w:rPr>
        <w:t xml:space="preserve">                              </w:t>
      </w:r>
      <w:ins w:id="1" w:author="Sky123.Org" w:date="2015-09-18T16:47:00Z">
        <w:r w:rsidRPr="002416B5">
          <w:rPr>
            <w:rFonts w:ascii="仿宋_GB2312" w:eastAsia="仿宋_GB2312" w:hAnsi="宋体" w:hint="eastAsia"/>
            <w:b/>
            <w:sz w:val="24"/>
            <w:szCs w:val="24"/>
          </w:rPr>
          <w:t>受理时间：   年   月   日</w:t>
        </w:r>
      </w:ins>
      <w:r>
        <w:rPr>
          <w:rFonts w:ascii="仿宋_GB2312" w:eastAsia="仿宋_GB2312" w:hAnsi="宋体" w:hint="eastAsia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68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265"/>
        <w:gridCol w:w="313"/>
        <w:gridCol w:w="532"/>
        <w:gridCol w:w="978"/>
        <w:gridCol w:w="604"/>
        <w:gridCol w:w="337"/>
        <w:gridCol w:w="548"/>
        <w:gridCol w:w="544"/>
        <w:gridCol w:w="822"/>
        <w:gridCol w:w="463"/>
        <w:gridCol w:w="1296"/>
        <w:gridCol w:w="1556"/>
        <w:gridCol w:w="7"/>
      </w:tblGrid>
      <w:tr w:rsidR="00AB5619" w:rsidTr="007844AF">
        <w:trPr>
          <w:trHeight w:val="567"/>
        </w:trPr>
        <w:tc>
          <w:tcPr>
            <w:tcW w:w="977" w:type="dxa"/>
            <w:vAlign w:val="center"/>
          </w:tcPr>
          <w:p w:rsidR="00AB5619" w:rsidRDefault="00AB5619" w:rsidP="00716D2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1110" w:type="dxa"/>
            <w:gridSpan w:val="3"/>
            <w:vAlign w:val="center"/>
          </w:tcPr>
          <w:p w:rsidR="00AB5619" w:rsidRDefault="00AB5619" w:rsidP="00716D28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8" w:type="dxa"/>
            <w:vAlign w:val="center"/>
          </w:tcPr>
          <w:p w:rsidR="00AB5619" w:rsidRDefault="00AB5619" w:rsidP="00716D2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学历</w:t>
            </w:r>
          </w:p>
        </w:tc>
        <w:tc>
          <w:tcPr>
            <w:tcW w:w="941" w:type="dxa"/>
            <w:gridSpan w:val="2"/>
            <w:vAlign w:val="center"/>
          </w:tcPr>
          <w:p w:rsidR="00AB5619" w:rsidRDefault="00AB5619" w:rsidP="00716D28">
            <w:pPr>
              <w:jc w:val="center"/>
              <w:rPr>
                <w:rFonts w:ascii="仿宋_GB2312" w:eastAsia="仿宋_GB2312"/>
                <w:b/>
                <w:sz w:val="24"/>
              </w:rPr>
            </w:pPr>
            <w:bookmarkStart w:id="2" w:name="_GoBack"/>
            <w:bookmarkEnd w:id="2"/>
          </w:p>
        </w:tc>
        <w:tc>
          <w:tcPr>
            <w:tcW w:w="1092" w:type="dxa"/>
            <w:gridSpan w:val="2"/>
            <w:vAlign w:val="center"/>
          </w:tcPr>
          <w:p w:rsidR="00AB5619" w:rsidRDefault="00AB5619" w:rsidP="00716D2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学号</w:t>
            </w:r>
          </w:p>
        </w:tc>
        <w:tc>
          <w:tcPr>
            <w:tcW w:w="1285" w:type="dxa"/>
            <w:gridSpan w:val="2"/>
            <w:vAlign w:val="center"/>
          </w:tcPr>
          <w:p w:rsidR="00AB5619" w:rsidRDefault="00AB5619" w:rsidP="00716D28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96" w:type="dxa"/>
            <w:vAlign w:val="center"/>
          </w:tcPr>
          <w:p w:rsidR="00AB5619" w:rsidRDefault="00AB5619" w:rsidP="00716D2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生源地</w:t>
            </w:r>
          </w:p>
        </w:tc>
        <w:tc>
          <w:tcPr>
            <w:tcW w:w="1563" w:type="dxa"/>
            <w:gridSpan w:val="2"/>
            <w:vAlign w:val="center"/>
          </w:tcPr>
          <w:p w:rsidR="00AB5619" w:rsidRDefault="00AB5619" w:rsidP="00716D28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AB5619" w:rsidTr="002160D1">
        <w:tc>
          <w:tcPr>
            <w:tcW w:w="1555" w:type="dxa"/>
            <w:gridSpan w:val="3"/>
            <w:vAlign w:val="center"/>
          </w:tcPr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院系名称</w:t>
            </w:r>
          </w:p>
        </w:tc>
        <w:tc>
          <w:tcPr>
            <w:tcW w:w="2114" w:type="dxa"/>
            <w:gridSpan w:val="3"/>
            <w:vAlign w:val="center"/>
          </w:tcPr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专业名称</w:t>
            </w:r>
          </w:p>
        </w:tc>
        <w:tc>
          <w:tcPr>
            <w:tcW w:w="1285" w:type="dxa"/>
            <w:gridSpan w:val="2"/>
            <w:vAlign w:val="center"/>
          </w:tcPr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96" w:type="dxa"/>
            <w:vAlign w:val="center"/>
          </w:tcPr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申请人</w:t>
            </w:r>
          </w:p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联系电话</w:t>
            </w:r>
          </w:p>
        </w:tc>
        <w:tc>
          <w:tcPr>
            <w:tcW w:w="1563" w:type="dxa"/>
            <w:gridSpan w:val="2"/>
          </w:tcPr>
          <w:p w:rsidR="00AB5619" w:rsidRDefault="00AB5619" w:rsidP="00716D28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 w:rsidR="007844AF" w:rsidTr="002160D1">
        <w:tc>
          <w:tcPr>
            <w:tcW w:w="1555" w:type="dxa"/>
            <w:gridSpan w:val="3"/>
            <w:vAlign w:val="center"/>
          </w:tcPr>
          <w:p w:rsidR="007844AF" w:rsidRDefault="007844AF" w:rsidP="00BC055E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原派遣性质</w:t>
            </w:r>
          </w:p>
        </w:tc>
        <w:tc>
          <w:tcPr>
            <w:tcW w:w="2114" w:type="dxa"/>
            <w:gridSpan w:val="3"/>
            <w:vAlign w:val="center"/>
          </w:tcPr>
          <w:p w:rsidR="007844AF" w:rsidRDefault="007844AF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7844AF" w:rsidRDefault="007844AF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新</w:t>
            </w:r>
            <w:r>
              <w:rPr>
                <w:rFonts w:ascii="仿宋_GB2312" w:eastAsia="仿宋_GB2312"/>
                <w:b/>
                <w:sz w:val="24"/>
              </w:rPr>
              <w:t>派遣性质</w:t>
            </w:r>
          </w:p>
        </w:tc>
        <w:tc>
          <w:tcPr>
            <w:tcW w:w="4144" w:type="dxa"/>
            <w:gridSpan w:val="5"/>
            <w:vAlign w:val="center"/>
          </w:tcPr>
          <w:p w:rsidR="007844AF" w:rsidRDefault="007844AF" w:rsidP="00716D28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国内</w:t>
            </w:r>
            <w:r>
              <w:rPr>
                <w:rFonts w:ascii="仿宋_GB2312" w:eastAsia="仿宋_GB2312"/>
                <w:b/>
                <w:sz w:val="24"/>
              </w:rPr>
              <w:t>升学</w:t>
            </w:r>
          </w:p>
        </w:tc>
      </w:tr>
      <w:tr w:rsidR="00AB5619" w:rsidTr="002160D1">
        <w:tc>
          <w:tcPr>
            <w:tcW w:w="1555" w:type="dxa"/>
            <w:gridSpan w:val="3"/>
            <w:vAlign w:val="center"/>
          </w:tcPr>
          <w:p w:rsidR="00AB5619" w:rsidRDefault="00CC4A01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升学高校</w:t>
            </w:r>
          </w:p>
        </w:tc>
        <w:tc>
          <w:tcPr>
            <w:tcW w:w="2114" w:type="dxa"/>
            <w:gridSpan w:val="3"/>
            <w:vAlign w:val="center"/>
          </w:tcPr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联系人</w:t>
            </w:r>
          </w:p>
        </w:tc>
        <w:tc>
          <w:tcPr>
            <w:tcW w:w="1285" w:type="dxa"/>
            <w:gridSpan w:val="2"/>
            <w:vAlign w:val="center"/>
          </w:tcPr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96" w:type="dxa"/>
            <w:vAlign w:val="center"/>
          </w:tcPr>
          <w:p w:rsidR="00AB5619" w:rsidRDefault="00AB5619" w:rsidP="00716D2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联系电话</w:t>
            </w:r>
          </w:p>
        </w:tc>
        <w:tc>
          <w:tcPr>
            <w:tcW w:w="1563" w:type="dxa"/>
            <w:gridSpan w:val="2"/>
          </w:tcPr>
          <w:p w:rsidR="00AB5619" w:rsidRDefault="00AB5619" w:rsidP="00716D28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</w:tc>
      </w:tr>
      <w:tr w:rsidR="00AB5619" w:rsidTr="00716D28">
        <w:trPr>
          <w:trHeight w:val="4462"/>
        </w:trPr>
        <w:tc>
          <w:tcPr>
            <w:tcW w:w="1242" w:type="dxa"/>
            <w:gridSpan w:val="2"/>
          </w:tcPr>
          <w:p w:rsidR="00AB5619" w:rsidRDefault="00AB5619" w:rsidP="00716D28">
            <w:pPr>
              <w:rPr>
                <w:rFonts w:ascii="仿宋_GB2312" w:eastAsia="仿宋_GB2312"/>
                <w:b/>
                <w:sz w:val="24"/>
              </w:rPr>
            </w:pPr>
          </w:p>
          <w:p w:rsidR="00AB5619" w:rsidRDefault="00AB5619" w:rsidP="001F7B3F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申请理由</w:t>
            </w:r>
          </w:p>
        </w:tc>
        <w:tc>
          <w:tcPr>
            <w:tcW w:w="8000" w:type="dxa"/>
            <w:gridSpan w:val="12"/>
          </w:tcPr>
          <w:p w:rsidR="00AB5619" w:rsidRDefault="00AB5619" w:rsidP="00716D28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AB5619" w:rsidRDefault="00AB5619" w:rsidP="00716D28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AB5619" w:rsidRDefault="00AB5619" w:rsidP="00716D28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AB5619" w:rsidRDefault="00AB5619" w:rsidP="00716D28">
            <w:pPr>
              <w:rPr>
                <w:rFonts w:ascii="仿宋_GB2312" w:eastAsia="仿宋_GB2312"/>
                <w:b/>
                <w:szCs w:val="21"/>
              </w:rPr>
            </w:pPr>
          </w:p>
          <w:p w:rsidR="00AB5619" w:rsidRDefault="00AB5619" w:rsidP="00716D28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AB5619" w:rsidRDefault="00AB5619" w:rsidP="00716D28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AB5619" w:rsidRDefault="00AB5619" w:rsidP="00716D28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AB5619" w:rsidRDefault="00AB5619" w:rsidP="00716D28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</w:p>
          <w:p w:rsidR="00AB5619" w:rsidRDefault="00AB5619" w:rsidP="00716D28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 本人如实填写上述内容，如有隐瞒、虚假的信息，本人愿意承担因隐瞒、虚假信息所产生的一切后果。</w:t>
            </w:r>
          </w:p>
          <w:p w:rsidR="00AB5619" w:rsidRDefault="00AB5619" w:rsidP="00716D28">
            <w:pPr>
              <w:spacing w:line="400" w:lineRule="exact"/>
              <w:ind w:firstLineChars="1617" w:firstLine="3896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签名：             日期：</w:t>
            </w:r>
          </w:p>
        </w:tc>
      </w:tr>
      <w:tr w:rsidR="00716D28" w:rsidTr="00B905D8">
        <w:trPr>
          <w:gridAfter w:val="1"/>
          <w:wAfter w:w="7" w:type="dxa"/>
          <w:trHeight w:val="1699"/>
        </w:trPr>
        <w:tc>
          <w:tcPr>
            <w:tcW w:w="1242" w:type="dxa"/>
            <w:gridSpan w:val="2"/>
            <w:vAlign w:val="center"/>
          </w:tcPr>
          <w:p w:rsidR="00DC446B" w:rsidRDefault="00EB49FE" w:rsidP="00DC446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院</w:t>
            </w:r>
            <w:r w:rsidR="00DC446B">
              <w:rPr>
                <w:rFonts w:ascii="仿宋_GB2312" w:eastAsia="仿宋_GB2312" w:hint="eastAsia"/>
                <w:b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24"/>
              </w:rPr>
              <w:t>系</w:t>
            </w:r>
          </w:p>
          <w:p w:rsidR="00716D28" w:rsidRDefault="00716D28" w:rsidP="00DC446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意 </w:t>
            </w:r>
            <w:r w:rsidR="00EB49FE"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见</w:t>
            </w:r>
          </w:p>
        </w:tc>
        <w:tc>
          <w:tcPr>
            <w:tcW w:w="3312" w:type="dxa"/>
            <w:gridSpan w:val="6"/>
          </w:tcPr>
          <w:p w:rsidR="00716D28" w:rsidRDefault="00716D28" w:rsidP="00716D28">
            <w:pPr>
              <w:rPr>
                <w:rFonts w:ascii="仿宋_GB2312" w:eastAsia="仿宋_GB2312"/>
                <w:b/>
                <w:sz w:val="24"/>
              </w:rPr>
            </w:pPr>
          </w:p>
          <w:p w:rsidR="00716D28" w:rsidRDefault="00716D28" w:rsidP="00716D28">
            <w:pPr>
              <w:rPr>
                <w:rFonts w:ascii="仿宋_GB2312" w:eastAsia="仿宋_GB2312"/>
                <w:b/>
                <w:sz w:val="24"/>
              </w:rPr>
            </w:pPr>
          </w:p>
          <w:p w:rsidR="00716D28" w:rsidRDefault="00716D28" w:rsidP="00716D28">
            <w:pPr>
              <w:rPr>
                <w:rFonts w:ascii="仿宋_GB2312" w:eastAsia="仿宋_GB2312"/>
                <w:b/>
                <w:sz w:val="24"/>
              </w:rPr>
            </w:pPr>
          </w:p>
          <w:p w:rsidR="00CF190C" w:rsidRDefault="00CF190C" w:rsidP="00716D28">
            <w:pPr>
              <w:rPr>
                <w:rFonts w:ascii="仿宋_GB2312" w:eastAsia="仿宋_GB2312"/>
                <w:b/>
                <w:sz w:val="24"/>
              </w:rPr>
            </w:pPr>
          </w:p>
          <w:p w:rsidR="00CF190C" w:rsidRDefault="00CF190C" w:rsidP="00716D28">
            <w:pPr>
              <w:rPr>
                <w:rFonts w:ascii="仿宋_GB2312" w:eastAsia="仿宋_GB2312"/>
                <w:b/>
                <w:sz w:val="24"/>
              </w:rPr>
            </w:pPr>
          </w:p>
          <w:p w:rsidR="00CF190C" w:rsidRDefault="00CF190C" w:rsidP="00716D28">
            <w:pPr>
              <w:rPr>
                <w:rFonts w:ascii="仿宋_GB2312" w:eastAsia="仿宋_GB2312"/>
                <w:b/>
                <w:sz w:val="24"/>
              </w:rPr>
            </w:pPr>
          </w:p>
          <w:p w:rsidR="00CF190C" w:rsidRDefault="00716D28" w:rsidP="00CF190C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签名</w:t>
            </w:r>
            <w:r w:rsidR="00CF190C">
              <w:rPr>
                <w:rFonts w:ascii="仿宋_GB2312" w:eastAsia="仿宋_GB2312" w:hint="eastAsia"/>
                <w:b/>
                <w:sz w:val="24"/>
              </w:rPr>
              <w:t>（盖章）</w:t>
            </w:r>
            <w:r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:rsidR="00716D28" w:rsidRDefault="00716D28" w:rsidP="00CF190C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日期：</w:t>
            </w:r>
          </w:p>
        </w:tc>
        <w:tc>
          <w:tcPr>
            <w:tcW w:w="1366" w:type="dxa"/>
            <w:gridSpan w:val="2"/>
          </w:tcPr>
          <w:p w:rsidR="00716D28" w:rsidRDefault="00716D28" w:rsidP="00CF190C">
            <w:pPr>
              <w:widowControl/>
              <w:ind w:firstLineChars="100" w:firstLine="240"/>
              <w:jc w:val="left"/>
              <w:rPr>
                <w:rFonts w:ascii="仿宋_GB2312" w:eastAsia="仿宋_GB2312"/>
                <w:sz w:val="24"/>
              </w:rPr>
            </w:pPr>
          </w:p>
          <w:p w:rsidR="00CF190C" w:rsidRDefault="00CF190C" w:rsidP="00CF190C">
            <w:pPr>
              <w:widowControl/>
              <w:ind w:firstLineChars="100" w:firstLine="240"/>
              <w:jc w:val="left"/>
              <w:rPr>
                <w:rFonts w:ascii="仿宋_GB2312" w:eastAsia="仿宋_GB2312"/>
                <w:sz w:val="24"/>
              </w:rPr>
            </w:pPr>
          </w:p>
          <w:p w:rsidR="00CF190C" w:rsidRDefault="00CF190C" w:rsidP="00CF190C">
            <w:pPr>
              <w:widowControl/>
              <w:ind w:firstLineChars="100" w:firstLine="240"/>
              <w:jc w:val="left"/>
              <w:rPr>
                <w:rFonts w:ascii="仿宋_GB2312" w:eastAsia="仿宋_GB2312"/>
                <w:sz w:val="24"/>
              </w:rPr>
            </w:pPr>
          </w:p>
          <w:p w:rsidR="00AC6DCA" w:rsidRDefault="00AC6DCA" w:rsidP="00CF190C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学校</w:t>
            </w:r>
            <w:r w:rsidR="00CF190C">
              <w:rPr>
                <w:rFonts w:ascii="仿宋_GB2312" w:eastAsia="仿宋_GB2312" w:hint="eastAsia"/>
                <w:b/>
                <w:sz w:val="24"/>
              </w:rPr>
              <w:t>审</w:t>
            </w:r>
          </w:p>
          <w:p w:rsidR="00CF190C" w:rsidRPr="00CF190C" w:rsidRDefault="00CF190C" w:rsidP="00CF190C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核意见</w:t>
            </w:r>
          </w:p>
        </w:tc>
        <w:tc>
          <w:tcPr>
            <w:tcW w:w="3315" w:type="dxa"/>
            <w:gridSpan w:val="3"/>
          </w:tcPr>
          <w:p w:rsidR="00716D28" w:rsidRDefault="00716D28" w:rsidP="00716D2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716D28" w:rsidRDefault="00716D28" w:rsidP="00716D2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716D28" w:rsidRDefault="00716D28" w:rsidP="00716D2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CF190C" w:rsidRDefault="00CF190C" w:rsidP="00716D2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CF190C" w:rsidRDefault="00CF190C" w:rsidP="00716D2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CF190C" w:rsidRDefault="00CF190C" w:rsidP="00716D2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CF190C" w:rsidRDefault="00CF190C" w:rsidP="00CF190C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签名（盖章）：</w:t>
            </w:r>
          </w:p>
          <w:p w:rsidR="00716D28" w:rsidRDefault="00CF190C" w:rsidP="00CF190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日期：</w:t>
            </w:r>
          </w:p>
        </w:tc>
      </w:tr>
    </w:tbl>
    <w:p w:rsidR="00AB5619" w:rsidRDefault="00D43616" w:rsidP="00AB5619">
      <w:pPr>
        <w:ind w:firstLineChars="98" w:firstLine="207"/>
        <w:rPr>
          <w:rFonts w:ascii="仿宋_GB2312" w:eastAsia="仿宋_GB2312"/>
          <w:b/>
          <w:szCs w:val="21"/>
        </w:rPr>
      </w:pPr>
      <w:r>
        <w:rPr>
          <w:rFonts w:ascii="仿宋_GB2312" w:eastAsia="仿宋_GB2312" w:hint="eastAsia"/>
          <w:b/>
          <w:szCs w:val="21"/>
        </w:rPr>
        <w:t>注</w:t>
      </w:r>
      <w:r>
        <w:rPr>
          <w:rFonts w:ascii="仿宋_GB2312" w:eastAsia="仿宋_GB2312"/>
          <w:b/>
          <w:szCs w:val="21"/>
        </w:rPr>
        <w:t>:1.请填写该表格,并</w:t>
      </w:r>
      <w:r>
        <w:rPr>
          <w:rFonts w:ascii="仿宋_GB2312" w:eastAsia="仿宋_GB2312" w:hint="eastAsia"/>
          <w:b/>
          <w:szCs w:val="21"/>
        </w:rPr>
        <w:t>盖</w:t>
      </w:r>
      <w:r>
        <w:rPr>
          <w:rFonts w:ascii="仿宋_GB2312" w:eastAsia="仿宋_GB2312"/>
          <w:b/>
          <w:szCs w:val="21"/>
        </w:rPr>
        <w:t>院系章.</w:t>
      </w:r>
    </w:p>
    <w:p w:rsidR="00D43616" w:rsidRDefault="00D43616" w:rsidP="00AB5619">
      <w:pPr>
        <w:ind w:firstLineChars="98" w:firstLine="207"/>
        <w:rPr>
          <w:rFonts w:ascii="仿宋_GB2312" w:eastAsia="仿宋_GB2312"/>
          <w:b/>
          <w:szCs w:val="21"/>
        </w:rPr>
      </w:pPr>
      <w:r>
        <w:rPr>
          <w:rFonts w:ascii="仿宋_GB2312" w:eastAsia="仿宋_GB2312"/>
          <w:b/>
          <w:szCs w:val="21"/>
        </w:rPr>
        <w:t xml:space="preserve">   2.</w:t>
      </w:r>
      <w:r>
        <w:rPr>
          <w:rFonts w:ascii="仿宋_GB2312" w:eastAsia="仿宋_GB2312" w:hint="eastAsia"/>
          <w:b/>
          <w:szCs w:val="21"/>
        </w:rPr>
        <w:t>请</w:t>
      </w:r>
      <w:r>
        <w:rPr>
          <w:rFonts w:ascii="仿宋_GB2312" w:eastAsia="仿宋_GB2312"/>
          <w:b/>
          <w:szCs w:val="21"/>
        </w:rPr>
        <w:t>同</w:t>
      </w:r>
      <w:r>
        <w:rPr>
          <w:rFonts w:ascii="仿宋_GB2312" w:eastAsia="仿宋_GB2312" w:hint="eastAsia"/>
          <w:b/>
          <w:szCs w:val="21"/>
        </w:rPr>
        <w:t>时</w:t>
      </w:r>
      <w:r>
        <w:rPr>
          <w:rFonts w:ascii="仿宋_GB2312" w:eastAsia="仿宋_GB2312"/>
          <w:b/>
          <w:szCs w:val="21"/>
        </w:rPr>
        <w:t>登录校就业管理系统</w:t>
      </w:r>
      <w:r>
        <w:rPr>
          <w:rFonts w:ascii="仿宋_GB2312" w:eastAsia="仿宋_GB2312" w:hint="eastAsia"/>
          <w:b/>
          <w:szCs w:val="21"/>
        </w:rPr>
        <w:t>其他</w:t>
      </w:r>
      <w:r>
        <w:rPr>
          <w:rFonts w:ascii="仿宋_GB2312" w:eastAsia="仿宋_GB2312"/>
          <w:b/>
          <w:szCs w:val="21"/>
        </w:rPr>
        <w:t>派遣去向</w:t>
      </w:r>
      <w:r>
        <w:rPr>
          <w:rFonts w:ascii="仿宋_GB2312" w:eastAsia="仿宋_GB2312" w:hint="eastAsia"/>
          <w:b/>
          <w:szCs w:val="21"/>
        </w:rPr>
        <w:t>管理</w:t>
      </w:r>
      <w:r>
        <w:rPr>
          <w:rFonts w:ascii="仿宋_GB2312" w:eastAsia="仿宋_GB2312"/>
          <w:b/>
          <w:szCs w:val="21"/>
        </w:rPr>
        <w:t>模块申请</w:t>
      </w:r>
      <w:r>
        <w:rPr>
          <w:rFonts w:ascii="仿宋_GB2312" w:eastAsia="仿宋_GB2312"/>
          <w:b/>
          <w:szCs w:val="21"/>
        </w:rPr>
        <w:t>“</w:t>
      </w:r>
      <w:r>
        <w:rPr>
          <w:rFonts w:ascii="仿宋_GB2312" w:eastAsia="仿宋_GB2312" w:hint="eastAsia"/>
          <w:b/>
          <w:szCs w:val="21"/>
        </w:rPr>
        <w:t>国内</w:t>
      </w:r>
      <w:r>
        <w:rPr>
          <w:rFonts w:ascii="仿宋_GB2312" w:eastAsia="仿宋_GB2312"/>
          <w:b/>
          <w:szCs w:val="21"/>
        </w:rPr>
        <w:t>升学</w:t>
      </w:r>
      <w:r>
        <w:rPr>
          <w:rFonts w:ascii="仿宋_GB2312" w:eastAsia="仿宋_GB2312"/>
          <w:b/>
          <w:szCs w:val="21"/>
        </w:rPr>
        <w:t>”</w:t>
      </w:r>
      <w:r>
        <w:rPr>
          <w:rFonts w:ascii="仿宋_GB2312" w:eastAsia="仿宋_GB2312" w:hint="eastAsia"/>
          <w:b/>
          <w:szCs w:val="21"/>
        </w:rPr>
        <w:t>。</w:t>
      </w:r>
    </w:p>
    <w:p w:rsidR="008E6EE6" w:rsidRPr="00AB5619" w:rsidRDefault="009C0062"/>
    <w:sectPr w:rsidR="008E6EE6" w:rsidRPr="00AB56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062" w:rsidRDefault="009C0062" w:rsidP="00AB5619">
      <w:r>
        <w:separator/>
      </w:r>
    </w:p>
  </w:endnote>
  <w:endnote w:type="continuationSeparator" w:id="0">
    <w:p w:rsidR="009C0062" w:rsidRDefault="009C0062" w:rsidP="00AB5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Palatino Linotype"/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062" w:rsidRDefault="009C0062" w:rsidP="00AB5619">
      <w:r>
        <w:separator/>
      </w:r>
    </w:p>
  </w:footnote>
  <w:footnote w:type="continuationSeparator" w:id="0">
    <w:p w:rsidR="009C0062" w:rsidRDefault="009C0062" w:rsidP="00AB5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7A"/>
    <w:rsid w:val="00044FE2"/>
    <w:rsid w:val="000D3517"/>
    <w:rsid w:val="001F7B3F"/>
    <w:rsid w:val="002124E8"/>
    <w:rsid w:val="002160D1"/>
    <w:rsid w:val="002F5E06"/>
    <w:rsid w:val="003713FE"/>
    <w:rsid w:val="003B3E1A"/>
    <w:rsid w:val="003E63CF"/>
    <w:rsid w:val="004049CC"/>
    <w:rsid w:val="004145BA"/>
    <w:rsid w:val="00605858"/>
    <w:rsid w:val="00716D28"/>
    <w:rsid w:val="007844AF"/>
    <w:rsid w:val="007E307A"/>
    <w:rsid w:val="0083583C"/>
    <w:rsid w:val="008E4407"/>
    <w:rsid w:val="00967C3E"/>
    <w:rsid w:val="009C0062"/>
    <w:rsid w:val="00AA4E10"/>
    <w:rsid w:val="00AB5619"/>
    <w:rsid w:val="00AC6DCA"/>
    <w:rsid w:val="00B16F47"/>
    <w:rsid w:val="00B905D8"/>
    <w:rsid w:val="00BC055E"/>
    <w:rsid w:val="00BE68B9"/>
    <w:rsid w:val="00C33C4D"/>
    <w:rsid w:val="00C879B2"/>
    <w:rsid w:val="00CC4A01"/>
    <w:rsid w:val="00CF190C"/>
    <w:rsid w:val="00D43616"/>
    <w:rsid w:val="00D436C2"/>
    <w:rsid w:val="00DA044E"/>
    <w:rsid w:val="00DA0661"/>
    <w:rsid w:val="00DC446B"/>
    <w:rsid w:val="00DD3E0C"/>
    <w:rsid w:val="00E80988"/>
    <w:rsid w:val="00EB49FE"/>
    <w:rsid w:val="00EC1A09"/>
    <w:rsid w:val="00F81BD8"/>
    <w:rsid w:val="00F914C1"/>
    <w:rsid w:val="00FC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2D39C"/>
  <w15:docId w15:val="{85A5CFDD-2D46-4A2F-9E3F-B4895E3F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61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AB561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56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56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5619"/>
    <w:rPr>
      <w:sz w:val="18"/>
      <w:szCs w:val="18"/>
    </w:rPr>
  </w:style>
  <w:style w:type="character" w:customStyle="1" w:styleId="10">
    <w:name w:val="标题 1 字符"/>
    <w:basedOn w:val="a0"/>
    <w:link w:val="1"/>
    <w:rsid w:val="00AB5619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37</cp:revision>
  <cp:lastPrinted>2017-08-18T07:54:00Z</cp:lastPrinted>
  <dcterms:created xsi:type="dcterms:W3CDTF">2019-06-21T07:18:00Z</dcterms:created>
  <dcterms:modified xsi:type="dcterms:W3CDTF">2019-06-26T06:45:00Z</dcterms:modified>
</cp:coreProperties>
</file>