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420" w:firstLineChars="200"/>
        <w:rPr>
          <w:sz w:val="24"/>
          <w:szCs w:val="21"/>
          <w:shd w:val="pct10" w:color="auto" w:fill="FFFFFF"/>
        </w:rPr>
        <w:pPrChange w:id="0" w:author="jessica" w:date="2020-03-31T23:06:25Z">
          <w:pPr>
            <w:spacing w:line="360" w:lineRule="auto"/>
          </w:pPr>
        </w:pPrChange>
      </w:pPr>
      <w:del w:id="1" w:author="jessica" w:date="2020-03-31T23:06:23Z">
        <w:bookmarkStart w:id="0" w:name="_GoBack"/>
        <w:bookmarkEnd w:id="0"/>
        <w:r>
          <w:rPr>
            <w:rFonts w:hint="eastAsia"/>
            <w:szCs w:val="21"/>
          </w:rPr>
          <w:delText xml:space="preserve">附件2 </w:delText>
        </w:r>
      </w:del>
      <w:r>
        <w:rPr>
          <w:rFonts w:hint="eastAsia"/>
          <w:szCs w:val="21"/>
        </w:rPr>
        <w:t xml:space="preserve"> 拟开展新型冠状病毒实验活动的二级病原微生物实验室备案和实验活动备案流程</w:t>
      </w:r>
    </w:p>
    <w:p>
      <w:pPr>
        <w:spacing w:line="560" w:lineRule="exact"/>
      </w:pPr>
      <w:r>
        <w:rPr>
          <w:rFonts w:hint="eastAsia"/>
        </w:rPr>
        <mc:AlternateContent>
          <mc:Choice Requires="wps">
            <w:drawing>
              <wp:anchor distT="0" distB="0" distL="114300" distR="114300" simplePos="0" relativeHeight="251658240" behindDoc="0" locked="0" layoutInCell="1" allowOverlap="1">
                <wp:simplePos x="0" y="0"/>
                <wp:positionH relativeFrom="column">
                  <wp:posOffset>9525</wp:posOffset>
                </wp:positionH>
                <wp:positionV relativeFrom="paragraph">
                  <wp:posOffset>108585</wp:posOffset>
                </wp:positionV>
                <wp:extent cx="5191760" cy="725805"/>
                <wp:effectExtent l="4445" t="4445" r="8255" b="8890"/>
                <wp:wrapNone/>
                <wp:docPr id="181" name="文本框 181"/>
                <wp:cNvGraphicFramePr/>
                <a:graphic xmlns:a="http://schemas.openxmlformats.org/drawingml/2006/main">
                  <a:graphicData uri="http://schemas.microsoft.com/office/word/2010/wordprocessingShape">
                    <wps:wsp>
                      <wps:cNvSpPr txBox="1">
                        <a:spLocks noChangeArrowheads="1"/>
                      </wps:cNvSpPr>
                      <wps:spPr bwMode="auto">
                        <a:xfrm>
                          <a:off x="0" y="0"/>
                          <a:ext cx="5191760" cy="725805"/>
                        </a:xfrm>
                        <a:prstGeom prst="rect">
                          <a:avLst/>
                        </a:prstGeom>
                        <a:solidFill>
                          <a:srgbClr val="FFFFFF"/>
                        </a:solidFill>
                        <a:ln w="9525" cmpd="sng">
                          <a:solidFill>
                            <a:srgbClr val="000000"/>
                          </a:solidFill>
                          <a:miter lim="800000"/>
                        </a:ln>
                        <a:effectLst/>
                      </wps:spPr>
                      <wps:txbx>
                        <w:txbxContent>
                          <w:p>
                            <w:pPr>
                              <w:ind w:left="1260" w:hanging="1260" w:hangingChars="600"/>
                              <w:jc w:val="left"/>
                            </w:pPr>
                            <w:r>
                              <w:rPr>
                                <w:rFonts w:hint="eastAsia"/>
                              </w:rPr>
                              <w:t>实验室</w:t>
                            </w:r>
                            <w:r>
                              <w:t>填写</w:t>
                            </w:r>
                            <w:r>
                              <w:rPr>
                                <w:rFonts w:hint="eastAsia"/>
                              </w:rPr>
                              <w:t>《广东省二级病原微生物实验室备案表》和《第二类病原微生物的实验活</w:t>
                            </w:r>
                          </w:p>
                          <w:p>
                            <w:pPr>
                              <w:ind w:left="1260" w:hanging="1260" w:hangingChars="600"/>
                              <w:jc w:val="left"/>
                              <w:rPr>
                                <w:szCs w:val="21"/>
                              </w:rPr>
                            </w:pPr>
                            <w:r>
                              <w:rPr>
                                <w:rFonts w:hint="eastAsia"/>
                              </w:rPr>
                              <w:t>动项目开展备案表》，并撰写新型冠状病毒实验活动项目危害评估报告，word文档发设备与实验室管理处（sbcjak@mail.sysu.edu.cn）审核</w:t>
                            </w:r>
                          </w:p>
                          <w:p>
                            <w:pPr>
                              <w:jc w:val="left"/>
                            </w:pPr>
                          </w:p>
                          <w:p>
                            <w:pPr>
                              <w:jc w:val="left"/>
                            </w:pP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0.75pt;margin-top:8.55pt;height:57.15pt;width:408.8pt;z-index:251658240;mso-width-relative:page;mso-height-relative:page;" fillcolor="#FFFFFF" filled="t" stroked="t" coordsize="21600,21600" o:gfxdata="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piZ8pdYAAAAIAQAADwAAAAAAAAABACAAAAAiAAAAZHJzL2Rvd25yZXYueG1s&#10;UEsBAhQAFAAAAAgAh07iQBnFxeczAgAAVgQAAA4AAAAAAAAAAQAgAAAAJQEAAGRycy9lMm9Eb2Mu&#10;eG1sUEsFBgAAAAAGAAYAWQEAAMoFAAAAAA==&#10;">
                <v:fill on="t" focussize="0,0"/>
                <v:stroke color="#000000" miterlimit="8" joinstyle="miter"/>
                <v:imagedata o:title=""/>
                <o:lock v:ext="edit" aspectratio="f"/>
                <v:textbox>
                  <w:txbxContent>
                    <w:p>
                      <w:pPr>
                        <w:ind w:left="1260" w:hanging="1260" w:hangingChars="600"/>
                        <w:jc w:val="left"/>
                      </w:pPr>
                      <w:r>
                        <w:rPr>
                          <w:rFonts w:hint="eastAsia"/>
                        </w:rPr>
                        <w:t>实验室</w:t>
                      </w:r>
                      <w:r>
                        <w:t>填写</w:t>
                      </w:r>
                      <w:r>
                        <w:rPr>
                          <w:rFonts w:hint="eastAsia"/>
                        </w:rPr>
                        <w:t>《广东省二级病原微生物实验室备案表》和《第二类病原微生物的实验活</w:t>
                      </w:r>
                    </w:p>
                    <w:p>
                      <w:pPr>
                        <w:ind w:left="1260" w:hanging="1260" w:hangingChars="600"/>
                        <w:jc w:val="left"/>
                        <w:rPr>
                          <w:szCs w:val="21"/>
                        </w:rPr>
                      </w:pPr>
                      <w:r>
                        <w:rPr>
                          <w:rFonts w:hint="eastAsia"/>
                        </w:rPr>
                        <w:t>动项目开展备案表》，并撰写新型冠状病毒实验活动项目危害评估报告，word文档发设备与实验室管理处（sbcjak@mail.sysu.edu.cn）审核</w:t>
                      </w:r>
                    </w:p>
                    <w:p>
                      <w:pPr>
                        <w:jc w:val="left"/>
                      </w:pPr>
                    </w:p>
                    <w:p>
                      <w:pPr>
                        <w:jc w:val="left"/>
                      </w:pPr>
                    </w:p>
                  </w:txbxContent>
                </v:textbox>
              </v:shape>
            </w:pict>
          </mc:Fallback>
        </mc:AlternateContent>
      </w:r>
    </w:p>
    <w:p>
      <w:pPr>
        <w:spacing w:line="560" w:lineRule="exact"/>
      </w:pPr>
      <w:r>
        <w:rPr>
          <w:rFonts w:hint="eastAsia" w:ascii="微软雅黑" w:hAnsi="微软雅黑" w:eastAsia="微软雅黑"/>
          <w:b/>
          <w:sz w:val="28"/>
          <w:szCs w:val="28"/>
        </w:rPr>
        <mc:AlternateContent>
          <mc:Choice Requires="wps">
            <w:drawing>
              <wp:anchor distT="0" distB="0" distL="114300" distR="114300" simplePos="0" relativeHeight="251659264" behindDoc="0" locked="0" layoutInCell="1" allowOverlap="1">
                <wp:simplePos x="0" y="0"/>
                <wp:positionH relativeFrom="column">
                  <wp:posOffset>5690870</wp:posOffset>
                </wp:positionH>
                <wp:positionV relativeFrom="paragraph">
                  <wp:posOffset>156845</wp:posOffset>
                </wp:positionV>
                <wp:extent cx="5080" cy="515620"/>
                <wp:effectExtent l="4445" t="0" r="5715" b="2540"/>
                <wp:wrapNone/>
                <wp:docPr id="210" name="直接箭头连接符 210"/>
                <wp:cNvGraphicFramePr/>
                <a:graphic xmlns:a="http://schemas.openxmlformats.org/drawingml/2006/main">
                  <a:graphicData uri="http://schemas.microsoft.com/office/word/2010/wordprocessingShape">
                    <wps:wsp>
                      <wps:cNvCnPr>
                        <a:cxnSpLocks noChangeShapeType="1"/>
                      </wps:cNvCnPr>
                      <wps:spPr bwMode="auto">
                        <a:xfrm flipH="1" flipV="1">
                          <a:off x="0" y="0"/>
                          <a:ext cx="5080" cy="515620"/>
                        </a:xfrm>
                        <a:prstGeom prst="straightConnector1">
                          <a:avLst/>
                        </a:prstGeom>
                        <a:noFill/>
                        <a:ln w="9525" cmpd="sng">
                          <a:solidFill>
                            <a:srgbClr val="000000"/>
                          </a:solidFill>
                          <a:round/>
                        </a:ln>
                      </wps:spPr>
                      <wps:bodyPr/>
                    </wps:wsp>
                  </a:graphicData>
                </a:graphic>
              </wp:anchor>
            </w:drawing>
          </mc:Choice>
          <mc:Fallback>
            <w:pict>
              <v:shape id="_x0000_s1026" o:spid="_x0000_s1026" o:spt="32" type="#_x0000_t32" style="position:absolute;left:0pt;flip:x y;margin-left:448.1pt;margin-top:12.35pt;height:40.6pt;width:0.4pt;z-index:251659264;mso-width-relative:page;mso-height-relative:page;" filled="f" stroked="t" coordsize="21600,21600" o:gfxdata="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DfFH5faAAAACgEAAA8AAAAAAAAAAQAgAAAAIgAAAGRycy9kb3ducmV2LnhtbFBLAQIUABQA&#10;AAAIAIdO4kBxgNxI7gEAAJUDAAAOAAAAAAAAAAEAIAAAACkBAABkcnMvZTJvRG9jLnhtbFBLBQYA&#10;AAAABgAGAFkBAACJBQAAAAA=&#10;">
                <v:fill on="f" focussize="0,0"/>
                <v:stroke color="#000000" joinstyle="round"/>
                <v:imagedata o:title=""/>
                <o:lock v:ext="edit" aspectratio="f"/>
              </v:shape>
            </w:pict>
          </mc:Fallback>
        </mc:AlternateContent>
      </w:r>
      <w:r>
        <w:rPr>
          <w:rFonts w:hint="eastAsia"/>
        </w:rPr>
        <mc:AlternateContent>
          <mc:Choice Requires="wps">
            <w:drawing>
              <wp:anchor distT="0" distB="0" distL="114300" distR="114300" simplePos="0" relativeHeight="251660288" behindDoc="0" locked="0" layoutInCell="1" allowOverlap="1">
                <wp:simplePos x="0" y="0"/>
                <wp:positionH relativeFrom="column">
                  <wp:posOffset>5203190</wp:posOffset>
                </wp:positionH>
                <wp:positionV relativeFrom="paragraph">
                  <wp:posOffset>161925</wp:posOffset>
                </wp:positionV>
                <wp:extent cx="495300" cy="1905"/>
                <wp:effectExtent l="0" t="36195" r="0" b="38100"/>
                <wp:wrapNone/>
                <wp:docPr id="176" name="直接箭头连接符 176"/>
                <wp:cNvGraphicFramePr/>
                <a:graphic xmlns:a="http://schemas.openxmlformats.org/drawingml/2006/main">
                  <a:graphicData uri="http://schemas.microsoft.com/office/word/2010/wordprocessingShape">
                    <wps:wsp>
                      <wps:cNvCnPr>
                        <a:cxnSpLocks noChangeShapeType="1"/>
                      </wps:cNvCnPr>
                      <wps:spPr bwMode="auto">
                        <a:xfrm flipH="1">
                          <a:off x="0" y="0"/>
                          <a:ext cx="495300" cy="1905"/>
                        </a:xfrm>
                        <a:prstGeom prst="straightConnector1">
                          <a:avLst/>
                        </a:prstGeom>
                        <a:noFill/>
                        <a:ln w="9525" cmpd="sng">
                          <a:solidFill>
                            <a:srgbClr val="000000"/>
                          </a:solidFill>
                          <a:round/>
                          <a:tailEnd type="triangle" w="med" len="med"/>
                        </a:ln>
                      </wps:spPr>
                      <wps:bodyPr/>
                    </wps:wsp>
                  </a:graphicData>
                </a:graphic>
              </wp:anchor>
            </w:drawing>
          </mc:Choice>
          <mc:Fallback>
            <w:pict>
              <v:shape id="_x0000_s1026" o:spid="_x0000_s1026" o:spt="32" type="#_x0000_t32" style="position:absolute;left:0pt;flip:x;margin-left:409.7pt;margin-top:12.75pt;height:0.15pt;width:39pt;z-index:251660288;mso-width-relative:page;mso-height-relative:page;" filled="f" stroked="t" coordsize="21600,21600" o:gfxdata="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&#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tDvfUNgAAAAJAQAADwAAAAAAAAABACAAAAAiAAAAZHJz&#10;L2Rvd25yZXYueG1sUEsBAhQAFAAAAAgAh07iQN3D+qwEAgAAuQMAAA4AAAAAAAAAAQAgAAAAJwEA&#10;AGRycy9lMm9Eb2MueG1sUEsFBgAAAAAGAAYAWQEAAJ0FAAAAAA==&#10;">
                <v:fill on="f" focussize="0,0"/>
                <v:stroke color="#000000" joinstyle="round" endarrow="block"/>
                <v:imagedata o:title=""/>
                <o:lock v:ext="edit" aspectratio="f"/>
              </v:shape>
            </w:pict>
          </mc:Fallback>
        </mc:AlternateContent>
      </w:r>
    </w:p>
    <w:p>
      <w:pPr>
        <w:spacing w:line="560" w:lineRule="exact"/>
      </w:pPr>
      <w:r>
        <w:rPr>
          <w:rFonts w:hint="eastAsia" w:ascii="微软雅黑" w:hAnsi="微软雅黑" w:eastAsia="微软雅黑"/>
          <w:b/>
          <w:sz w:val="28"/>
          <w:szCs w:val="28"/>
        </w:rPr>
        <mc:AlternateContent>
          <mc:Choice Requires="wps">
            <w:drawing>
              <wp:anchor distT="0" distB="0" distL="114300" distR="114300" simplePos="0" relativeHeight="251661312" behindDoc="0" locked="0" layoutInCell="1" allowOverlap="1">
                <wp:simplePos x="0" y="0"/>
                <wp:positionH relativeFrom="column">
                  <wp:posOffset>3758565</wp:posOffset>
                </wp:positionH>
                <wp:positionV relativeFrom="paragraph">
                  <wp:posOffset>182880</wp:posOffset>
                </wp:positionV>
                <wp:extent cx="1150620" cy="344170"/>
                <wp:effectExtent l="0" t="0" r="0" b="6350"/>
                <wp:wrapNone/>
                <wp:docPr id="156" name="文本框 156"/>
                <wp:cNvGraphicFramePr/>
                <a:graphic xmlns:a="http://schemas.openxmlformats.org/drawingml/2006/main">
                  <a:graphicData uri="http://schemas.microsoft.com/office/word/2010/wordprocessingShape">
                    <wps:wsp>
                      <wps:cNvSpPr txBox="1">
                        <a:spLocks noChangeArrowheads="1"/>
                      </wps:cNvSpPr>
                      <wps:spPr bwMode="auto">
                        <a:xfrm>
                          <a:off x="0" y="0"/>
                          <a:ext cx="1150620" cy="344170"/>
                        </a:xfrm>
                        <a:prstGeom prst="rect">
                          <a:avLst/>
                        </a:prstGeom>
                        <a:solidFill>
                          <a:srgbClr val="FFFFFF"/>
                        </a:solidFill>
                        <a:ln>
                          <a:noFill/>
                        </a:ln>
                      </wps:spPr>
                      <wps:txbx>
                        <w:txbxContent>
                          <w:p>
                            <w:r>
                              <w:t>材料不符合要求</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295.95pt;margin-top:14.4pt;height:27.1pt;width:90.6pt;z-index:251661312;mso-width-relative:page;mso-height-relative:page;" fillcolor="#FFFFFF" filled="t" stroked="f" coordsize="21600,21600" o:gfxdata="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vzSQX9gAAAAJAQAADwAAAAAAAAAB&#10;ACAAAAAiAAAAZHJzL2Rvd25yZXYueG1sUEsBAhQAFAAAAAgAh07iQLj1R0MQAgAA9AMAAA4AAAAA&#10;AAAAAQAgAAAAJwEAAGRycy9lMm9Eb2MueG1sUEsFBgAAAAAGAAYAWQEAAKkFAAAAAA==&#10;">
                <v:fill on="t" focussize="0,0"/>
                <v:stroke on="f"/>
                <v:imagedata o:title=""/>
                <o:lock v:ext="edit" aspectratio="f"/>
                <v:textbox>
                  <w:txbxContent>
                    <w:p>
                      <w:r>
                        <w:t>材料不符合要求</w:t>
                      </w:r>
                    </w:p>
                  </w:txbxContent>
                </v:textbox>
              </v:shape>
            </w:pict>
          </mc:Fallback>
        </mc:AlternateContent>
      </w:r>
      <w:r>
        <w:rPr>
          <w:rFonts w:hint="eastAsia"/>
        </w:rPr>
        <mc:AlternateContent>
          <mc:Choice Requires="wps">
            <w:drawing>
              <wp:anchor distT="0" distB="0" distL="114300" distR="114300" simplePos="0" relativeHeight="251662336" behindDoc="0" locked="0" layoutInCell="1" allowOverlap="1">
                <wp:simplePos x="0" y="0"/>
                <wp:positionH relativeFrom="column">
                  <wp:posOffset>2490470</wp:posOffset>
                </wp:positionH>
                <wp:positionV relativeFrom="paragraph">
                  <wp:posOffset>243205</wp:posOffset>
                </wp:positionV>
                <wp:extent cx="207645" cy="635"/>
                <wp:effectExtent l="38100" t="0" r="37465" b="5715"/>
                <wp:wrapNone/>
                <wp:docPr id="158" name="肘形连接符 158"/>
                <wp:cNvGraphicFramePr/>
                <a:graphic xmlns:a="http://schemas.openxmlformats.org/drawingml/2006/main">
                  <a:graphicData uri="http://schemas.microsoft.com/office/word/2010/wordprocessingShape">
                    <wps:wsp>
                      <wps:cNvCnPr>
                        <a:cxnSpLocks noChangeShapeType="1"/>
                      </wps:cNvCnPr>
                      <wps:spPr bwMode="auto">
                        <a:xfrm rot="5400000">
                          <a:off x="0" y="0"/>
                          <a:ext cx="207645" cy="635"/>
                        </a:xfrm>
                        <a:prstGeom prst="bentConnector3">
                          <a:avLst>
                            <a:gd name="adj1" fmla="val 49847"/>
                          </a:avLst>
                        </a:prstGeom>
                        <a:noFill/>
                        <a:ln w="9525" cmpd="sng">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margin-left:196.1pt;margin-top:19.15pt;height:0.05pt;width:16.35pt;rotation:5898240f;z-index:251662336;mso-width-relative:page;mso-height-relative:page;" filled="f" stroked="t" coordsize="21600,21600" o:gfxdata="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rgNI&#10;q9YAAAAJAQAADwAAAAAAAAABACAAAAAiAAAAZHJzL2Rvd25yZXYueG1sUEsBAhQAFAAAAAgAh07i&#10;QH0bm7gkAgAA+gMAAA4AAAAAAAAAAQAgAAAAJQEAAGRycy9lMm9Eb2MueG1sUEsFBgAAAAAGAAYA&#10;WQEAALsFAAAAAA==&#10;" adj="10767">
                <v:fill on="f" focussize="0,0"/>
                <v:stroke color="#000000" miterlimit="8" joinstyle="miter" endarrow="block"/>
                <v:imagedata o:title=""/>
                <o:lock v:ext="edit" aspectratio="f"/>
              </v:shape>
            </w:pict>
          </mc:Fallback>
        </mc:AlternateContent>
      </w:r>
    </w:p>
    <w:p>
      <w:pPr>
        <w:spacing w:line="560" w:lineRule="exact"/>
      </w:pPr>
      <w:r>
        <w:rPr>
          <w:rFonts w:hint="eastAsia" w:ascii="微软雅黑" w:hAnsi="微软雅黑" w:eastAsia="微软雅黑"/>
          <w:b/>
          <w:sz w:val="28"/>
          <w:szCs w:val="28"/>
        </w:rPr>
        <mc:AlternateContent>
          <mc:Choice Requires="wps">
            <w:drawing>
              <wp:anchor distT="0" distB="0" distL="114300" distR="114300" simplePos="0" relativeHeight="251663360" behindDoc="0" locked="0" layoutInCell="1" allowOverlap="1">
                <wp:simplePos x="0" y="0"/>
                <wp:positionH relativeFrom="column">
                  <wp:posOffset>5244465</wp:posOffset>
                </wp:positionH>
                <wp:positionV relativeFrom="paragraph">
                  <wp:posOffset>25400</wp:posOffset>
                </wp:positionV>
                <wp:extent cx="838200" cy="334010"/>
                <wp:effectExtent l="4445" t="4445" r="10795" b="12065"/>
                <wp:wrapNone/>
                <wp:docPr id="155" name="文本框 155"/>
                <wp:cNvGraphicFramePr/>
                <a:graphic xmlns:a="http://schemas.openxmlformats.org/drawingml/2006/main">
                  <a:graphicData uri="http://schemas.microsoft.com/office/word/2010/wordprocessingShape">
                    <wps:wsp>
                      <wps:cNvSpPr txBox="1">
                        <a:spLocks noChangeArrowheads="1"/>
                      </wps:cNvSpPr>
                      <wps:spPr bwMode="auto">
                        <a:xfrm>
                          <a:off x="0" y="0"/>
                          <a:ext cx="838200" cy="334010"/>
                        </a:xfrm>
                        <a:prstGeom prst="rect">
                          <a:avLst/>
                        </a:prstGeom>
                        <a:solidFill>
                          <a:srgbClr val="FFFFFF"/>
                        </a:solidFill>
                        <a:ln w="9525" cmpd="sng">
                          <a:solidFill>
                            <a:srgbClr val="000000"/>
                          </a:solidFill>
                          <a:miter lim="800000"/>
                        </a:ln>
                      </wps:spPr>
                      <wps:txbx>
                        <w:txbxContent>
                          <w:p>
                            <w:pPr>
                              <w:jc w:val="center"/>
                            </w:pPr>
                            <w:r>
                              <w:rPr>
                                <w:rFonts w:hint="eastAsia"/>
                              </w:rPr>
                              <w:t>修正</w:t>
                            </w:r>
                            <w:r>
                              <w:t>材料</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412.95pt;margin-top:2pt;height:26.3pt;width:66pt;z-index:251663360;mso-width-relative:page;mso-height-relative:page;" fillcolor="#FFFFFF" filled="t" stroked="t" coordsize="21600,21600" o:gfxdata="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eTr3QtcAAAAIAQAADwAAAAAAAAABACAAAAAiAAAAZHJzL2Rvd25yZXYueG1sUEsBAhQAFAAA&#10;AAgAh07iQKWUR7IpAgAARwQAAA4AAAAAAAAAAQAgAAAAJgEAAGRycy9lMm9Eb2MueG1sUEsFBgAA&#10;AAAGAAYAWQEAAMEFAAAAAA==&#10;">
                <v:fill on="t" focussize="0,0"/>
                <v:stroke color="#000000" miterlimit="8" joinstyle="miter"/>
                <v:imagedata o:title=""/>
                <o:lock v:ext="edit" aspectratio="f"/>
                <v:textbox>
                  <w:txbxContent>
                    <w:p>
                      <w:pPr>
                        <w:jc w:val="center"/>
                      </w:pPr>
                      <w:r>
                        <w:rPr>
                          <w:rFonts w:hint="eastAsia"/>
                        </w:rPr>
                        <w:t>修正</w:t>
                      </w:r>
                      <w:r>
                        <w:t>材料</w:t>
                      </w:r>
                    </w:p>
                  </w:txbxContent>
                </v:textbox>
              </v:shape>
            </w:pict>
          </mc:Fallback>
        </mc:AlternateContent>
      </w:r>
      <w:r>
        <w:rPr>
          <w:rFonts w:hint="eastAsia"/>
        </w:rPr>
        <mc:AlternateContent>
          <mc:Choice Requires="wps">
            <w:drawing>
              <wp:anchor distT="0" distB="0" distL="114300" distR="114300" simplePos="0" relativeHeight="251664384" behindDoc="0" locked="0" layoutInCell="1" allowOverlap="1">
                <wp:simplePos x="0" y="0"/>
                <wp:positionH relativeFrom="column">
                  <wp:posOffset>2589530</wp:posOffset>
                </wp:positionH>
                <wp:positionV relativeFrom="paragraph">
                  <wp:posOffset>313690</wp:posOffset>
                </wp:positionV>
                <wp:extent cx="0" cy="390525"/>
                <wp:effectExtent l="38100" t="0" r="38100" b="5715"/>
                <wp:wrapNone/>
                <wp:docPr id="178" name="直接箭头连接符 178"/>
                <wp:cNvGraphicFramePr/>
                <a:graphic xmlns:a="http://schemas.openxmlformats.org/drawingml/2006/main">
                  <a:graphicData uri="http://schemas.microsoft.com/office/word/2010/wordprocessingShape">
                    <wps:wsp>
                      <wps:cNvCnPr>
                        <a:cxnSpLocks noChangeShapeType="1"/>
                      </wps:cNvCnPr>
                      <wps:spPr bwMode="auto">
                        <a:xfrm>
                          <a:off x="0" y="0"/>
                          <a:ext cx="0" cy="390525"/>
                        </a:xfrm>
                        <a:prstGeom prst="straightConnector1">
                          <a:avLst/>
                        </a:prstGeom>
                        <a:noFill/>
                        <a:ln w="9525" cmpd="sng">
                          <a:solidFill>
                            <a:srgbClr val="000000"/>
                          </a:solidFill>
                          <a:round/>
                          <a:tailEnd type="triangle" w="med" len="med"/>
                        </a:ln>
                        <a:effectLst/>
                      </wps:spPr>
                      <wps:bodyPr/>
                    </wps:wsp>
                  </a:graphicData>
                </a:graphic>
              </wp:anchor>
            </w:drawing>
          </mc:Choice>
          <mc:Fallback>
            <w:pict>
              <v:shape id="_x0000_s1026" o:spid="_x0000_s1026" o:spt="32" type="#_x0000_t32" style="position:absolute;left:0pt;margin-left:203.9pt;margin-top:24.7pt;height:30.75pt;width:0pt;z-index:251664384;mso-width-relative:page;mso-height-relative:page;" filled="f" stroked="t" coordsize="21600,21600" o:gfxdata="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P+b4PvXAAAACgEAAA8AAAAAAAAAAQAgAAAAIgAAAGRycy9kb3ducmV2&#10;LnhtbFBLAQIUABQAAAAIAIdO4kBblLGF/QEAALoDAAAOAAAAAAAAAAEAIAAAACYBAABkcnMvZTJv&#10;RG9jLnhtbFBLBQYAAAAABgAGAFkBAACVBQAAAAA=&#10;">
                <v:fill on="f" focussize="0,0"/>
                <v:stroke color="#000000" joinstyle="round" endarrow="block"/>
                <v:imagedata o:title=""/>
                <o:lock v:ext="edit" aspectratio="f"/>
              </v:shape>
            </w:pict>
          </mc:Fallback>
        </mc:AlternateContent>
      </w:r>
      <w:r>
        <w:rPr>
          <w:rFonts w:hint="eastAsia" w:ascii="微软雅黑" w:hAnsi="微软雅黑" w:eastAsia="微软雅黑"/>
          <w:b/>
          <w:sz w:val="28"/>
          <w:szCs w:val="28"/>
        </w:rPr>
        <mc:AlternateContent>
          <mc:Choice Requires="wps">
            <w:drawing>
              <wp:anchor distT="0" distB="0" distL="114300" distR="114300" simplePos="0" relativeHeight="251665408" behindDoc="0" locked="0" layoutInCell="1" allowOverlap="1">
                <wp:simplePos x="0" y="0"/>
                <wp:positionH relativeFrom="column">
                  <wp:posOffset>2695575</wp:posOffset>
                </wp:positionH>
                <wp:positionV relativeFrom="paragraph">
                  <wp:posOffset>339725</wp:posOffset>
                </wp:positionV>
                <wp:extent cx="1150620" cy="344170"/>
                <wp:effectExtent l="0" t="0" r="0" b="6350"/>
                <wp:wrapNone/>
                <wp:docPr id="159" name="文本框 159"/>
                <wp:cNvGraphicFramePr/>
                <a:graphic xmlns:a="http://schemas.openxmlformats.org/drawingml/2006/main">
                  <a:graphicData uri="http://schemas.microsoft.com/office/word/2010/wordprocessingShape">
                    <wps:wsp>
                      <wps:cNvSpPr txBox="1">
                        <a:spLocks noChangeArrowheads="1"/>
                      </wps:cNvSpPr>
                      <wps:spPr bwMode="auto">
                        <a:xfrm>
                          <a:off x="0" y="0"/>
                          <a:ext cx="1150620" cy="344170"/>
                        </a:xfrm>
                        <a:prstGeom prst="rect">
                          <a:avLst/>
                        </a:prstGeom>
                        <a:solidFill>
                          <a:srgbClr val="FFFFFF"/>
                        </a:solidFill>
                        <a:ln>
                          <a:noFill/>
                        </a:ln>
                      </wps:spPr>
                      <wps:txbx>
                        <w:txbxContent>
                          <w:p>
                            <w:r>
                              <w:t>材料</w:t>
                            </w:r>
                            <w:r>
                              <w:rPr>
                                <w:rFonts w:hint="eastAsia"/>
                              </w:rPr>
                              <w:t>确认</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212.25pt;margin-top:26.75pt;height:27.1pt;width:90.6pt;z-index:251665408;mso-width-relative:page;mso-height-relative:page;" fillcolor="#FFFFFF" filled="t" stroked="f" coordsize="21600,21600" o:gfxdata="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TDMoN9gAAAAKAQAADwAAAAAAAAAB&#10;ACAAAAAiAAAAZHJzL2Rvd25yZXYueG1sUEsBAhQAFAAAAAgAh07iQD/6Z3MQAgAA9AMAAA4AAAAA&#10;AAAAAQAgAAAAJwEAAGRycy9lMm9Eb2MueG1sUEsFBgAAAAAGAAYAWQEAAKkFAAAAAA==&#10;">
                <v:fill on="t" focussize="0,0"/>
                <v:stroke on="f"/>
                <v:imagedata o:title=""/>
                <o:lock v:ext="edit" aspectratio="f"/>
                <v:textbox>
                  <w:txbxContent>
                    <w:p>
                      <w:r>
                        <w:t>材料</w:t>
                      </w:r>
                      <w:r>
                        <w:rPr>
                          <w:rFonts w:hint="eastAsia"/>
                        </w:rPr>
                        <w:t>确认</w:t>
                      </w:r>
                    </w:p>
                  </w:txbxContent>
                </v:textbox>
              </v:shape>
            </w:pict>
          </mc:Fallback>
        </mc:AlternateContent>
      </w:r>
      <w:r>
        <w:rPr>
          <w:rFonts w:hint="eastAsia" w:ascii="微软雅黑" w:hAnsi="微软雅黑" w:eastAsia="微软雅黑"/>
          <w:b/>
          <w:sz w:val="28"/>
          <w:szCs w:val="28"/>
        </w:rPr>
        <mc:AlternateContent>
          <mc:Choice Requires="wps">
            <w:drawing>
              <wp:anchor distT="0" distB="0" distL="114300" distR="114300" simplePos="0" relativeHeight="251666432" behindDoc="0" locked="0" layoutInCell="1" allowOverlap="1">
                <wp:simplePos x="0" y="0"/>
                <wp:positionH relativeFrom="column">
                  <wp:posOffset>3604895</wp:posOffset>
                </wp:positionH>
                <wp:positionV relativeFrom="paragraph">
                  <wp:posOffset>159385</wp:posOffset>
                </wp:positionV>
                <wp:extent cx="1609725" cy="1905"/>
                <wp:effectExtent l="0" t="38100" r="5715" b="36195"/>
                <wp:wrapNone/>
                <wp:docPr id="160" name="直接箭头连接符 160"/>
                <wp:cNvGraphicFramePr/>
                <a:graphic xmlns:a="http://schemas.openxmlformats.org/drawingml/2006/main">
                  <a:graphicData uri="http://schemas.microsoft.com/office/word/2010/wordprocessingShape">
                    <wps:wsp>
                      <wps:cNvCnPr>
                        <a:cxnSpLocks noChangeShapeType="1"/>
                      </wps:cNvCnPr>
                      <wps:spPr bwMode="auto">
                        <a:xfrm flipV="1">
                          <a:off x="0" y="0"/>
                          <a:ext cx="1609725" cy="1905"/>
                        </a:xfrm>
                        <a:prstGeom prst="straightConnector1">
                          <a:avLst/>
                        </a:prstGeom>
                        <a:noFill/>
                        <a:ln w="9525" cmpd="sng">
                          <a:solidFill>
                            <a:srgbClr val="000000"/>
                          </a:solidFill>
                          <a:round/>
                          <a:tailEnd type="triangle" w="med" len="med"/>
                        </a:ln>
                      </wps:spPr>
                      <wps:bodyPr/>
                    </wps:wsp>
                  </a:graphicData>
                </a:graphic>
              </wp:anchor>
            </w:drawing>
          </mc:Choice>
          <mc:Fallback>
            <w:pict>
              <v:shape id="_x0000_s1026" o:spid="_x0000_s1026" o:spt="32" type="#_x0000_t32" style="position:absolute;left:0pt;flip:y;margin-left:283.85pt;margin-top:12.55pt;height:0.15pt;width:126.75pt;z-index:251666432;mso-width-relative:page;mso-height-relative:page;" filled="f" stroked="t" coordsize="21600,21600" o:gfxdata="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IrZtGnZAAAACQEAAA8AAAAAAAAAAQAgAAAAIgAAAGRycy9k&#10;b3ducmV2LnhtbFBLAQIUABQAAAAIAIdO4kDY26WMAQIAALoDAAAOAAAAAAAAAAEAIAAAACgBAABk&#10;cnMvZTJvRG9jLnhtbFBLBQYAAAAABgAGAFkBAACbBQAAAAA=&#10;">
                <v:fill on="f" focussize="0,0"/>
                <v:stroke color="#000000" joinstyle="round" endarrow="block"/>
                <v:imagedata o:title=""/>
                <o:lock v:ext="edit" aspectratio="f"/>
              </v:shape>
            </w:pict>
          </mc:Fallback>
        </mc:AlternateContent>
      </w:r>
      <w:r>
        <w:rPr>
          <w:rFonts w:hint="eastAsia"/>
        </w:rPr>
        <mc:AlternateContent>
          <mc:Choice Requires="wps">
            <w:drawing>
              <wp:anchor distT="0" distB="0" distL="114300" distR="114300" simplePos="0" relativeHeight="251667456" behindDoc="0" locked="0" layoutInCell="1" allowOverlap="1">
                <wp:simplePos x="0" y="0"/>
                <wp:positionH relativeFrom="column">
                  <wp:posOffset>1666240</wp:posOffset>
                </wp:positionH>
                <wp:positionV relativeFrom="paragraph">
                  <wp:posOffset>3175</wp:posOffset>
                </wp:positionV>
                <wp:extent cx="1908175" cy="304800"/>
                <wp:effectExtent l="4445" t="4445" r="7620" b="10795"/>
                <wp:wrapNone/>
                <wp:docPr id="157" name="文本框 157"/>
                <wp:cNvGraphicFramePr/>
                <a:graphic xmlns:a="http://schemas.openxmlformats.org/drawingml/2006/main">
                  <a:graphicData uri="http://schemas.microsoft.com/office/word/2010/wordprocessingShape">
                    <wps:wsp>
                      <wps:cNvSpPr txBox="1">
                        <a:spLocks noChangeArrowheads="1"/>
                      </wps:cNvSpPr>
                      <wps:spPr bwMode="auto">
                        <a:xfrm>
                          <a:off x="0" y="0"/>
                          <a:ext cx="1908175" cy="304800"/>
                        </a:xfrm>
                        <a:prstGeom prst="rect">
                          <a:avLst/>
                        </a:prstGeom>
                        <a:solidFill>
                          <a:srgbClr val="FFFFFF"/>
                        </a:solidFill>
                        <a:ln w="9525" cmpd="sng">
                          <a:solidFill>
                            <a:srgbClr val="000000"/>
                          </a:solidFill>
                          <a:miter lim="800000"/>
                        </a:ln>
                        <a:effectLst/>
                      </wps:spPr>
                      <wps:txbx>
                        <w:txbxContent>
                          <w:p>
                            <w:pPr>
                              <w:jc w:val="center"/>
                            </w:pPr>
                            <w:r>
                              <w:rPr>
                                <w:rFonts w:hint="eastAsia"/>
                                <w:szCs w:val="21"/>
                              </w:rPr>
                              <w:t>设备与实验室管理处</w:t>
                            </w:r>
                            <w:r>
                              <w:rPr>
                                <w:szCs w:val="21"/>
                              </w:rPr>
                              <w:t>审核</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31.2pt;margin-top:0.25pt;height:24pt;width:150.25pt;z-index:251667456;mso-width-relative:page;mso-height-relative:page;" fillcolor="#FFFFFF" filled="t" stroked="t" coordsize="21600,21600" o:gfxdata="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gwmcx9cAAAAHAQAADwAAAAAAAAABACAAAAAiAAAAZHJzL2Rvd25yZXYu&#10;eG1sUEsBAhQAFAAAAAgAh07iQMFmWbU1AgAAVgQAAA4AAAAAAAAAAQAgAAAAJgEAAGRycy9lMm9E&#10;b2MueG1sUEsFBgAAAAAGAAYAWQEAAM0FAAAAAA==&#10;">
                <v:fill on="t" focussize="0,0"/>
                <v:stroke color="#000000" miterlimit="8" joinstyle="miter"/>
                <v:imagedata o:title=""/>
                <o:lock v:ext="edit" aspectratio="f"/>
                <v:textbox>
                  <w:txbxContent>
                    <w:p>
                      <w:pPr>
                        <w:jc w:val="center"/>
                      </w:pPr>
                      <w:r>
                        <w:rPr>
                          <w:rFonts w:hint="eastAsia"/>
                          <w:szCs w:val="21"/>
                        </w:rPr>
                        <w:t>设备与实验室管理处</w:t>
                      </w:r>
                      <w:r>
                        <w:rPr>
                          <w:szCs w:val="21"/>
                        </w:rPr>
                        <w:t>审核</w:t>
                      </w:r>
                    </w:p>
                  </w:txbxContent>
                </v:textbox>
              </v:shape>
            </w:pict>
          </mc:Fallback>
        </mc:AlternateContent>
      </w:r>
    </w:p>
    <w:p>
      <w:pPr>
        <w:spacing w:line="560" w:lineRule="exact"/>
      </w:pPr>
      <w:r>
        <w:rPr>
          <w:rFonts w:hint="eastAsia"/>
        </w:rPr>
        <mc:AlternateContent>
          <mc:Choice Requires="wps">
            <w:drawing>
              <wp:anchor distT="0" distB="0" distL="114300" distR="114300" simplePos="0" relativeHeight="251668480" behindDoc="0" locked="0" layoutInCell="1" allowOverlap="1">
                <wp:simplePos x="0" y="0"/>
                <wp:positionH relativeFrom="column">
                  <wp:posOffset>262890</wp:posOffset>
                </wp:positionH>
                <wp:positionV relativeFrom="paragraph">
                  <wp:posOffset>347345</wp:posOffset>
                </wp:positionV>
                <wp:extent cx="4659630" cy="713105"/>
                <wp:effectExtent l="4445" t="4445" r="6985" b="6350"/>
                <wp:wrapNone/>
                <wp:docPr id="162" name="文本框 162"/>
                <wp:cNvGraphicFramePr/>
                <a:graphic xmlns:a="http://schemas.openxmlformats.org/drawingml/2006/main">
                  <a:graphicData uri="http://schemas.microsoft.com/office/word/2010/wordprocessingShape">
                    <wps:wsp>
                      <wps:cNvSpPr txBox="1">
                        <a:spLocks noChangeArrowheads="1"/>
                      </wps:cNvSpPr>
                      <wps:spPr bwMode="auto">
                        <a:xfrm>
                          <a:off x="0" y="0"/>
                          <a:ext cx="4659630" cy="713105"/>
                        </a:xfrm>
                        <a:prstGeom prst="rect">
                          <a:avLst/>
                        </a:prstGeom>
                        <a:solidFill>
                          <a:srgbClr val="FFFFFF"/>
                        </a:solidFill>
                        <a:ln w="9525" cmpd="sng">
                          <a:solidFill>
                            <a:srgbClr val="000000"/>
                          </a:solidFill>
                          <a:miter lim="800000"/>
                        </a:ln>
                        <a:effectLst/>
                      </wps:spPr>
                      <wps:txbx>
                        <w:txbxContent>
                          <w:p>
                            <w:pPr>
                              <w:ind w:left="1260" w:hanging="1260" w:hangingChars="600"/>
                            </w:pPr>
                            <w:r>
                              <w:rPr>
                                <w:rFonts w:hint="eastAsia"/>
                              </w:rPr>
                              <w:t>实验室打印《广东省二级病原微生物实验室备案表》及相关附件、《第二类病</w:t>
                            </w:r>
                          </w:p>
                          <w:p>
                            <w:pPr>
                              <w:ind w:left="1260" w:hanging="1260" w:hangingChars="600"/>
                            </w:pPr>
                            <w:r>
                              <w:rPr>
                                <w:rFonts w:hint="eastAsia"/>
                              </w:rPr>
                              <w:t>原微生物的实验活动项目开展备案表》以及新型冠状病毒实验活动项目危害</w:t>
                            </w:r>
                          </w:p>
                          <w:p>
                            <w:pPr>
                              <w:ind w:left="1260" w:hanging="1260" w:hangingChars="600"/>
                            </w:pPr>
                            <w:r>
                              <w:rPr>
                                <w:rFonts w:hint="eastAsia"/>
                              </w:rPr>
                              <w:t>评估报告</w:t>
                            </w:r>
                          </w:p>
                          <w:p>
                            <w:pPr>
                              <w:ind w:left="1260" w:hanging="1260" w:hangingChars="600"/>
                            </w:pPr>
                            <w:r>
                              <w:rPr>
                                <w:rFonts w:hint="eastAsia"/>
                              </w:rPr>
                              <w:t>所有材料一式三份</w:t>
                            </w:r>
                          </w:p>
                          <w:p/>
                          <w:p>
                            <w:pPr>
                              <w:rPr>
                                <w:szCs w:val="21"/>
                              </w:rPr>
                            </w:pPr>
                            <w:r>
                              <w:rPr>
                                <w:rFonts w:hint="eastAsia"/>
                              </w:rPr>
                              <w:t>告</w:t>
                            </w:r>
                          </w:p>
                          <w:p>
                            <w:pPr>
                              <w:ind w:left="1260" w:hanging="1260" w:hangingChars="600"/>
                              <w:jc w:val="left"/>
                              <w:rPr>
                                <w:szCs w:val="21"/>
                              </w:rPr>
                            </w:pPr>
                          </w:p>
                          <w:p>
                            <w:pPr>
                              <w:jc w:val="left"/>
                            </w:pPr>
                          </w:p>
                          <w:p>
                            <w:pPr>
                              <w:jc w:val="left"/>
                            </w:pP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20.7pt;margin-top:27.35pt;height:56.15pt;width:366.9pt;z-index:251668480;mso-width-relative:page;mso-height-relative:page;" fillcolor="#FFFFFF" filled="t" stroked="t" coordsize="21600,21600" o:gfxdata="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BbY31/2QAAAAkBAAAPAAAAAAAAAAEAIAAAACIAAABkcnMvZG93bnJl&#10;di54bWxQSwECFAAUAAAACACHTuJAN1nGOjUCAABWBAAADgAAAAAAAAABACAAAAAoAQAAZHJzL2Uy&#10;b0RvYy54bWxQSwUGAAAAAAYABgBZAQAAzwUAAAAA&#10;">
                <v:fill on="t" focussize="0,0"/>
                <v:stroke color="#000000" miterlimit="8" joinstyle="miter"/>
                <v:imagedata o:title=""/>
                <o:lock v:ext="edit" aspectratio="f"/>
                <v:textbox>
                  <w:txbxContent>
                    <w:p>
                      <w:pPr>
                        <w:ind w:left="1260" w:hanging="1260" w:hangingChars="600"/>
                      </w:pPr>
                      <w:r>
                        <w:rPr>
                          <w:rFonts w:hint="eastAsia"/>
                        </w:rPr>
                        <w:t>实验室打印《广东省二级病原微生物实验室备案表》及相关附件、《第二类病</w:t>
                      </w:r>
                    </w:p>
                    <w:p>
                      <w:pPr>
                        <w:ind w:left="1260" w:hanging="1260" w:hangingChars="600"/>
                      </w:pPr>
                      <w:r>
                        <w:rPr>
                          <w:rFonts w:hint="eastAsia"/>
                        </w:rPr>
                        <w:t>原微生物的实验活动项目开展备案表》以及新型冠状病毒实验活动项目危害</w:t>
                      </w:r>
                    </w:p>
                    <w:p>
                      <w:pPr>
                        <w:ind w:left="1260" w:hanging="1260" w:hangingChars="600"/>
                      </w:pPr>
                      <w:r>
                        <w:rPr>
                          <w:rFonts w:hint="eastAsia"/>
                        </w:rPr>
                        <w:t>评估报告</w:t>
                      </w:r>
                    </w:p>
                    <w:p>
                      <w:pPr>
                        <w:ind w:left="1260" w:hanging="1260" w:hangingChars="600"/>
                      </w:pPr>
                      <w:r>
                        <w:rPr>
                          <w:rFonts w:hint="eastAsia"/>
                        </w:rPr>
                        <w:t>所有材料一式三份</w:t>
                      </w:r>
                    </w:p>
                    <w:p/>
                    <w:p>
                      <w:pPr>
                        <w:rPr>
                          <w:szCs w:val="21"/>
                        </w:rPr>
                      </w:pPr>
                      <w:r>
                        <w:rPr>
                          <w:rFonts w:hint="eastAsia"/>
                        </w:rPr>
                        <w:t>告</w:t>
                      </w:r>
                    </w:p>
                    <w:p>
                      <w:pPr>
                        <w:ind w:left="1260" w:hanging="1260" w:hangingChars="600"/>
                        <w:jc w:val="left"/>
                        <w:rPr>
                          <w:szCs w:val="21"/>
                        </w:rPr>
                      </w:pPr>
                    </w:p>
                    <w:p>
                      <w:pPr>
                        <w:jc w:val="left"/>
                      </w:pPr>
                    </w:p>
                    <w:p>
                      <w:pPr>
                        <w:jc w:val="left"/>
                      </w:pPr>
                    </w:p>
                  </w:txbxContent>
                </v:textbox>
              </v:shape>
            </w:pict>
          </mc:Fallback>
        </mc:AlternateContent>
      </w:r>
    </w:p>
    <w:p>
      <w:pPr>
        <w:spacing w:line="560" w:lineRule="exact"/>
      </w:pPr>
    </w:p>
    <w:p>
      <w:pPr>
        <w:spacing w:line="560" w:lineRule="exact"/>
      </w:pPr>
    </w:p>
    <w:p>
      <w:pPr>
        <w:spacing w:line="560" w:lineRule="exact"/>
      </w:pPr>
      <w:r>
        <w:rPr>
          <w:rFonts w:hint="eastAsia"/>
        </w:rPr>
        <mc:AlternateContent>
          <mc:Choice Requires="wps">
            <w:drawing>
              <wp:anchor distT="0" distB="0" distL="114300" distR="114300" simplePos="0" relativeHeight="251669504" behindDoc="0" locked="0" layoutInCell="1" allowOverlap="1">
                <wp:simplePos x="0" y="0"/>
                <wp:positionH relativeFrom="column">
                  <wp:posOffset>1511935</wp:posOffset>
                </wp:positionH>
                <wp:positionV relativeFrom="paragraph">
                  <wp:posOffset>251460</wp:posOffset>
                </wp:positionV>
                <wp:extent cx="2060575" cy="314325"/>
                <wp:effectExtent l="4445" t="5080" r="7620" b="8255"/>
                <wp:wrapNone/>
                <wp:docPr id="163" name="文本框 163"/>
                <wp:cNvGraphicFramePr/>
                <a:graphic xmlns:a="http://schemas.openxmlformats.org/drawingml/2006/main">
                  <a:graphicData uri="http://schemas.microsoft.com/office/word/2010/wordprocessingShape">
                    <wps:wsp>
                      <wps:cNvSpPr txBox="1">
                        <a:spLocks noChangeArrowheads="1"/>
                      </wps:cNvSpPr>
                      <wps:spPr bwMode="auto">
                        <a:xfrm>
                          <a:off x="0" y="0"/>
                          <a:ext cx="2060575" cy="314325"/>
                        </a:xfrm>
                        <a:prstGeom prst="rect">
                          <a:avLst/>
                        </a:prstGeom>
                        <a:solidFill>
                          <a:srgbClr val="FFFFFF"/>
                        </a:solidFill>
                        <a:ln w="9525" cmpd="sng">
                          <a:solidFill>
                            <a:srgbClr val="000000"/>
                          </a:solidFill>
                          <a:miter lim="800000"/>
                        </a:ln>
                        <a:effectLst/>
                      </wps:spPr>
                      <wps:txbx>
                        <w:txbxContent>
                          <w:p>
                            <w:pPr>
                              <w:jc w:val="center"/>
                            </w:pPr>
                            <w:r>
                              <w:rPr>
                                <w:rFonts w:hint="eastAsia"/>
                                <w:szCs w:val="21"/>
                              </w:rPr>
                              <w:t>实验室所在二级单位审核并签章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19.05pt;margin-top:19.8pt;height:24.75pt;width:162.25pt;z-index:251669504;mso-width-relative:page;mso-height-relative:page;" fillcolor="#FFFFFF" filled="t" stroked="t" coordsize="21600,21600" o:gfxdata="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ehgvf9gAAAAJAQAADwAAAAAAAAABACAAAAAiAAAAZHJzL2Rvd25yZXYu&#10;eG1sUEsBAhQAFAAAAAgAh07iQAOiovw0AgAAVgQAAA4AAAAAAAAAAQAgAAAAJwEAAGRycy9lMm9E&#10;b2MueG1sUEsFBgAAAAAGAAYAWQEAAM0FAAAAAA==&#10;">
                <v:fill on="t" focussize="0,0"/>
                <v:stroke color="#000000" miterlimit="8" joinstyle="miter"/>
                <v:imagedata o:title=""/>
                <o:lock v:ext="edit" aspectratio="f"/>
                <v:textbox>
                  <w:txbxContent>
                    <w:p>
                      <w:pPr>
                        <w:jc w:val="center"/>
                      </w:pPr>
                      <w:r>
                        <w:rPr>
                          <w:rFonts w:hint="eastAsia"/>
                          <w:szCs w:val="21"/>
                        </w:rPr>
                        <w:t>实验室所在二级单位审核并签章</w:t>
                      </w:r>
                    </w:p>
                  </w:txbxContent>
                </v:textbox>
              </v:shape>
            </w:pict>
          </mc:Fallback>
        </mc:AlternateContent>
      </w:r>
      <w:r>
        <w:rPr>
          <w:rFonts w:hint="eastAsia"/>
        </w:rPr>
        <mc:AlternateContent>
          <mc:Choice Requires="wps">
            <w:drawing>
              <wp:anchor distT="0" distB="0" distL="114300" distR="114300" simplePos="0" relativeHeight="251670528" behindDoc="0" locked="0" layoutInCell="1" allowOverlap="1">
                <wp:simplePos x="0" y="0"/>
                <wp:positionH relativeFrom="column">
                  <wp:posOffset>2480945</wp:posOffset>
                </wp:positionH>
                <wp:positionV relativeFrom="paragraph">
                  <wp:posOffset>118745</wp:posOffset>
                </wp:positionV>
                <wp:extent cx="207645" cy="635"/>
                <wp:effectExtent l="38100" t="0" r="37465" b="5715"/>
                <wp:wrapNone/>
                <wp:docPr id="161" name="肘形连接符 161"/>
                <wp:cNvGraphicFramePr/>
                <a:graphic xmlns:a="http://schemas.openxmlformats.org/drawingml/2006/main">
                  <a:graphicData uri="http://schemas.microsoft.com/office/word/2010/wordprocessingShape">
                    <wps:wsp>
                      <wps:cNvCnPr>
                        <a:cxnSpLocks noChangeShapeType="1"/>
                      </wps:cNvCnPr>
                      <wps:spPr bwMode="auto">
                        <a:xfrm rot="5400000">
                          <a:off x="0" y="0"/>
                          <a:ext cx="207645" cy="635"/>
                        </a:xfrm>
                        <a:prstGeom prst="bentConnector3">
                          <a:avLst>
                            <a:gd name="adj1" fmla="val 49847"/>
                          </a:avLst>
                        </a:prstGeom>
                        <a:noFill/>
                        <a:ln w="9525" cmpd="sng">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margin-left:195.35pt;margin-top:9.35pt;height:0.05pt;width:16.35pt;rotation:5898240f;z-index:251670528;mso-width-relative:page;mso-height-relative:page;" filled="f" stroked="t" coordsize="21600,21600" o:gfxdata="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BIbeaA&#10;1gAAAAkBAAAPAAAAAAAAAAEAIAAAACIAAABkcnMvZG93bnJldi54bWxQSwECFAAUAAAACACHTuJA&#10;zyirriMCAAD6AwAADgAAAAAAAAABACAAAAAlAQAAZHJzL2Uyb0RvYy54bWxQSwUGAAAAAAYABgBZ&#10;AQAAugUAAAAA&#10;" adj="10767">
                <v:fill on="f" focussize="0,0"/>
                <v:stroke color="#000000" miterlimit="8" joinstyle="miter" endarrow="block"/>
                <v:imagedata o:title=""/>
                <o:lock v:ext="edit" aspectratio="f"/>
              </v:shape>
            </w:pict>
          </mc:Fallback>
        </mc:AlternateContent>
      </w:r>
    </w:p>
    <w:p>
      <w:pPr>
        <w:spacing w:line="560" w:lineRule="exact"/>
      </w:pPr>
      <w:r>
        <mc:AlternateContent>
          <mc:Choice Requires="wps">
            <w:drawing>
              <wp:anchor distT="0" distB="0" distL="114300" distR="114300" simplePos="0" relativeHeight="251671552" behindDoc="0" locked="0" layoutInCell="1" allowOverlap="1">
                <wp:simplePos x="0" y="0"/>
                <wp:positionH relativeFrom="column">
                  <wp:posOffset>2574290</wp:posOffset>
                </wp:positionH>
                <wp:positionV relativeFrom="paragraph">
                  <wp:posOffset>199390</wp:posOffset>
                </wp:positionV>
                <wp:extent cx="3810" cy="266065"/>
                <wp:effectExtent l="4445" t="0" r="6985" b="635"/>
                <wp:wrapNone/>
                <wp:docPr id="165" name="直接连接符 165"/>
                <wp:cNvGraphicFramePr/>
                <a:graphic xmlns:a="http://schemas.openxmlformats.org/drawingml/2006/main">
                  <a:graphicData uri="http://schemas.microsoft.com/office/word/2010/wordprocessingShape">
                    <wps:wsp>
                      <wps:cNvCnPr/>
                      <wps:spPr>
                        <a:xfrm>
                          <a:off x="3728085" y="4792980"/>
                          <a:ext cx="3810" cy="266065"/>
                        </a:xfrm>
                        <a:prstGeom prst="line">
                          <a:avLst/>
                        </a:prstGeom>
                        <a:noFill/>
                        <a:ln w="6350" cap="flat" cmpd="sng" algn="ctr">
                          <a:solidFill>
                            <a:sysClr val="windowText" lastClr="000000"/>
                          </a:solidFill>
                          <a:prstDash val="solid"/>
                          <a:miter lim="800000"/>
                        </a:ln>
                        <a:effectLst/>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202.7pt;margin-top:15.7pt;height:20.95pt;width:0.3pt;z-index:251671552;mso-width-relative:page;mso-height-relative:page;" filled="f" stroked="t" coordsize="21600,21600" o:gfxdata="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C4i&#10;KGzXAAAACQEAAA8AAAAAAAAAAQAgAAAAIgAAAGRycy9kb3ducmV2LnhtbFBLAQIUABQAAAAIAIdO&#10;4kAAK8u66wEAAJcDAAAOAAAAAAAAAAEAIAAAACYBAABkcnMvZTJvRG9jLnhtbFBLBQYAAAAABgAG&#10;AFkBAACDBQAAAAA=&#10;">
                <v:fill on="f" focussize="0,0"/>
                <v:stroke weight="0.5pt" color="#000000 [3204]" miterlimit="8" joinstyle="miter"/>
                <v:imagedata o:title=""/>
                <o:lock v:ext="edit" aspectratio="f"/>
              </v:line>
            </w:pict>
          </mc:Fallback>
        </mc:AlternateContent>
      </w:r>
    </w:p>
    <w:p>
      <w:pPr>
        <w:spacing w:line="560" w:lineRule="exact"/>
      </w:pPr>
      <w:r>
        <w:rPr>
          <w:rFonts w:hint="eastAsia"/>
        </w:rPr>
        <mc:AlternateContent>
          <mc:Choice Requires="wps">
            <w:drawing>
              <wp:anchor distT="0" distB="0" distL="114300" distR="114300" simplePos="0" relativeHeight="251672576" behindDoc="0" locked="0" layoutInCell="1" allowOverlap="1">
                <wp:simplePos x="0" y="0"/>
                <wp:positionH relativeFrom="column">
                  <wp:posOffset>4000500</wp:posOffset>
                </wp:positionH>
                <wp:positionV relativeFrom="paragraph">
                  <wp:posOffset>309880</wp:posOffset>
                </wp:positionV>
                <wp:extent cx="1497965" cy="304800"/>
                <wp:effectExtent l="4445" t="4445" r="6350" b="10795"/>
                <wp:wrapNone/>
                <wp:docPr id="169" name="文本框 169"/>
                <wp:cNvGraphicFramePr/>
                <a:graphic xmlns:a="http://schemas.openxmlformats.org/drawingml/2006/main">
                  <a:graphicData uri="http://schemas.microsoft.com/office/word/2010/wordprocessingShape">
                    <wps:wsp>
                      <wps:cNvSpPr txBox="1">
                        <a:spLocks noChangeArrowheads="1"/>
                      </wps:cNvSpPr>
                      <wps:spPr bwMode="auto">
                        <a:xfrm>
                          <a:off x="0" y="0"/>
                          <a:ext cx="1497965" cy="304800"/>
                        </a:xfrm>
                        <a:prstGeom prst="rect">
                          <a:avLst/>
                        </a:prstGeom>
                        <a:solidFill>
                          <a:srgbClr val="FFFFFF"/>
                        </a:solidFill>
                        <a:ln w="9525" cmpd="sng">
                          <a:solidFill>
                            <a:srgbClr val="000000"/>
                          </a:solidFill>
                          <a:miter lim="800000"/>
                        </a:ln>
                        <a:effectLst/>
                      </wps:spPr>
                      <wps:txbx>
                        <w:txbxContent>
                          <w:p>
                            <w:pPr>
                              <w:jc w:val="center"/>
                            </w:pPr>
                            <w:r>
                              <w:rPr>
                                <w:rFonts w:hint="eastAsia"/>
                                <w:szCs w:val="21"/>
                              </w:rPr>
                              <w:t>实验室属于附属医院</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15pt;margin-top:24.4pt;height:24pt;width:117.95pt;z-index:251672576;mso-width-relative:page;mso-height-relative:page;" fillcolor="#FFFFFF" filled="t" stroked="t" coordsize="21600,21600" o:gfxdata="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n4pxxNkAAAAJAQAADwAAAAAAAAABACAAAAAiAAAAZHJzL2Rvd25y&#10;ZXYueG1sUEsBAhQAFAAAAAgAh07iQLDQGoY2AgAAVgQAAA4AAAAAAAAAAQAgAAAAKAEAAGRycy9l&#10;Mm9Eb2MueG1sUEsFBgAAAAAGAAYAWQEAANAFAAAAAA==&#10;">
                <v:fill on="t" focussize="0,0"/>
                <v:stroke color="#000000" miterlimit="8" joinstyle="miter"/>
                <v:imagedata o:title=""/>
                <o:lock v:ext="edit" aspectratio="f"/>
                <v:textbox>
                  <w:txbxContent>
                    <w:p>
                      <w:pPr>
                        <w:jc w:val="center"/>
                      </w:pPr>
                      <w:r>
                        <w:rPr>
                          <w:rFonts w:hint="eastAsia"/>
                          <w:szCs w:val="21"/>
                        </w:rPr>
                        <w:t>实验室属于附属医院</w:t>
                      </w:r>
                    </w:p>
                  </w:txbxContent>
                </v:textbox>
              </v:shape>
            </w:pict>
          </mc:Fallback>
        </mc:AlternateContent>
      </w:r>
      <w:r>
        <w:rPr>
          <w:rFonts w:hint="eastAsia"/>
        </w:rPr>
        <mc:AlternateContent>
          <mc:Choice Requires="wps">
            <w:drawing>
              <wp:anchor distT="0" distB="0" distL="114300" distR="114300" simplePos="0" relativeHeight="251673600" behindDoc="0" locked="0" layoutInCell="1" allowOverlap="1">
                <wp:simplePos x="0" y="0"/>
                <wp:positionH relativeFrom="column">
                  <wp:posOffset>-381635</wp:posOffset>
                </wp:positionH>
                <wp:positionV relativeFrom="paragraph">
                  <wp:posOffset>302260</wp:posOffset>
                </wp:positionV>
                <wp:extent cx="1869440" cy="304800"/>
                <wp:effectExtent l="4445" t="4445" r="8255" b="10795"/>
                <wp:wrapNone/>
                <wp:docPr id="195" name="文本框 195"/>
                <wp:cNvGraphicFramePr/>
                <a:graphic xmlns:a="http://schemas.openxmlformats.org/drawingml/2006/main">
                  <a:graphicData uri="http://schemas.microsoft.com/office/word/2010/wordprocessingShape">
                    <wps:wsp>
                      <wps:cNvSpPr txBox="1">
                        <a:spLocks noChangeArrowheads="1"/>
                      </wps:cNvSpPr>
                      <wps:spPr bwMode="auto">
                        <a:xfrm>
                          <a:off x="0" y="0"/>
                          <a:ext cx="1869440" cy="304800"/>
                        </a:xfrm>
                        <a:prstGeom prst="rect">
                          <a:avLst/>
                        </a:prstGeom>
                        <a:solidFill>
                          <a:srgbClr val="FFFFFF"/>
                        </a:solidFill>
                        <a:ln w="9525" cmpd="sng">
                          <a:solidFill>
                            <a:srgbClr val="000000"/>
                          </a:solidFill>
                          <a:miter lim="800000"/>
                        </a:ln>
                        <a:effectLst/>
                      </wps:spPr>
                      <wps:txbx>
                        <w:txbxContent>
                          <w:p>
                            <w:pPr>
                              <w:jc w:val="center"/>
                            </w:pPr>
                            <w:r>
                              <w:rPr>
                                <w:rFonts w:hint="eastAsia"/>
                                <w:szCs w:val="21"/>
                              </w:rPr>
                              <w:t>实验室属于校本部二级单位</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0.05pt;margin-top:23.8pt;height:24pt;width:147.2pt;z-index:251673600;mso-width-relative:page;mso-height-relative:page;" fillcolor="#FFFFFF" filled="t" stroked="t" coordsize="21600,21600" o:gfxdata="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K0FktLZAAAACQEAAA8AAAAAAAAAAQAgAAAAIgAAAGRycy9kb3ducmV2&#10;LnhtbFBLAQIUABQAAAAIAIdO4kBpylDvNAIAAFYEAAAOAAAAAAAAAAEAIAAAACgBAABkcnMvZTJv&#10;RG9jLnhtbFBLBQYAAAAABgAGAFkBAADOBQAAAAA=&#10;">
                <v:fill on="t" focussize="0,0"/>
                <v:stroke color="#000000" miterlimit="8" joinstyle="miter"/>
                <v:imagedata o:title=""/>
                <o:lock v:ext="edit" aspectratio="f"/>
                <v:textbox>
                  <w:txbxContent>
                    <w:p>
                      <w:pPr>
                        <w:jc w:val="center"/>
                      </w:pPr>
                      <w:r>
                        <w:rPr>
                          <w:rFonts w:hint="eastAsia"/>
                          <w:szCs w:val="21"/>
                        </w:rPr>
                        <w:t>实验室属于校本部二级单位</w:t>
                      </w:r>
                    </w:p>
                  </w:txbxContent>
                </v:textbox>
              </v:shape>
            </w:pict>
          </mc:Fallback>
        </mc:AlternateContent>
      </w:r>
      <w:r>
        <w:rPr>
          <w:rFonts w:hint="eastAsia"/>
        </w:rPr>
        <mc:AlternateContent>
          <mc:Choice Requires="wps">
            <w:drawing>
              <wp:anchor distT="0" distB="0" distL="114300" distR="114300" simplePos="0" relativeHeight="251674624" behindDoc="0" locked="0" layoutInCell="1" allowOverlap="1">
                <wp:simplePos x="0" y="0"/>
                <wp:positionH relativeFrom="column">
                  <wp:posOffset>4643120</wp:posOffset>
                </wp:positionH>
                <wp:positionV relativeFrom="paragraph">
                  <wp:posOffset>213360</wp:posOffset>
                </wp:positionV>
                <wp:extent cx="207645" cy="635"/>
                <wp:effectExtent l="38100" t="0" r="37465" b="5715"/>
                <wp:wrapNone/>
                <wp:docPr id="166" name="肘形连接符 166"/>
                <wp:cNvGraphicFramePr/>
                <a:graphic xmlns:a="http://schemas.openxmlformats.org/drawingml/2006/main">
                  <a:graphicData uri="http://schemas.microsoft.com/office/word/2010/wordprocessingShape">
                    <wps:wsp>
                      <wps:cNvCnPr>
                        <a:cxnSpLocks noChangeShapeType="1"/>
                      </wps:cNvCnPr>
                      <wps:spPr bwMode="auto">
                        <a:xfrm rot="5400000">
                          <a:off x="0" y="0"/>
                          <a:ext cx="207645" cy="635"/>
                        </a:xfrm>
                        <a:prstGeom prst="bentConnector3">
                          <a:avLst>
                            <a:gd name="adj1" fmla="val 49847"/>
                          </a:avLst>
                        </a:prstGeom>
                        <a:noFill/>
                        <a:ln w="9525" cmpd="sng">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margin-left:365.6pt;margin-top:16.8pt;height:0.05pt;width:16.35pt;rotation:5898240f;z-index:251674624;mso-width-relative:page;mso-height-relative:page;" filled="f" stroked="t" coordsize="21600,21600" o:gfxdata="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F&#10;Bi7w1wAAAAkBAAAPAAAAAAAAAAEAIAAAACIAAABkcnMvZG93bnJldi54bWxQSwECFAAUAAAACACH&#10;TuJAbKSGDCUCAAD6AwAADgAAAAAAAAABACAAAAAmAQAAZHJzL2Uyb0RvYy54bWxQSwUGAAAAAAYA&#10;BgBZAQAAvQUAAAAA&#10;" adj="10767">
                <v:fill on="f" focussize="0,0"/>
                <v:stroke color="#000000" miterlimit="8" joinstyle="miter" endarrow="block"/>
                <v:imagedata o:title=""/>
                <o:lock v:ext="edit" aspectratio="f"/>
              </v:shape>
            </w:pict>
          </mc:Fallback>
        </mc:AlternateContent>
      </w:r>
      <w:r>
        <w:rPr>
          <w:rFonts w:hint="eastAsia"/>
        </w:rPr>
        <mc:AlternateContent>
          <mc:Choice Requires="wps">
            <w:drawing>
              <wp:anchor distT="0" distB="0" distL="114300" distR="114300" simplePos="0" relativeHeight="251675648" behindDoc="0" locked="0" layoutInCell="1" allowOverlap="1">
                <wp:simplePos x="0" y="0"/>
                <wp:positionH relativeFrom="column">
                  <wp:posOffset>387350</wp:posOffset>
                </wp:positionH>
                <wp:positionV relativeFrom="paragraph">
                  <wp:posOffset>200025</wp:posOffset>
                </wp:positionV>
                <wp:extent cx="207645" cy="635"/>
                <wp:effectExtent l="38100" t="0" r="37465" b="5715"/>
                <wp:wrapNone/>
                <wp:docPr id="167" name="肘形连接符 167"/>
                <wp:cNvGraphicFramePr/>
                <a:graphic xmlns:a="http://schemas.openxmlformats.org/drawingml/2006/main">
                  <a:graphicData uri="http://schemas.microsoft.com/office/word/2010/wordprocessingShape">
                    <wps:wsp>
                      <wps:cNvCnPr>
                        <a:cxnSpLocks noChangeShapeType="1"/>
                      </wps:cNvCnPr>
                      <wps:spPr bwMode="auto">
                        <a:xfrm rot="5400000">
                          <a:off x="0" y="0"/>
                          <a:ext cx="207645" cy="635"/>
                        </a:xfrm>
                        <a:prstGeom prst="bentConnector3">
                          <a:avLst>
                            <a:gd name="adj1" fmla="val 49847"/>
                          </a:avLst>
                        </a:prstGeom>
                        <a:noFill/>
                        <a:ln w="9525" cmpd="sng">
                          <a:solidFill>
                            <a:srgbClr val="000000"/>
                          </a:solidFill>
                          <a:miter lim="800000"/>
                          <a:tailEnd type="triangle" w="med" len="med"/>
                        </a:ln>
                        <a:effectLst/>
                      </wps:spPr>
                      <wps:bodyPr/>
                    </wps:wsp>
                  </a:graphicData>
                </a:graphic>
              </wp:anchor>
            </w:drawing>
          </mc:Choice>
          <mc:Fallback>
            <w:pict>
              <v:shape id="_x0000_s1026" o:spid="_x0000_s1026" o:spt="34" type="#_x0000_t34" style="position:absolute;left:0pt;margin-left:30.5pt;margin-top:15.75pt;height:0.05pt;width:16.35pt;rotation:5898240f;z-index:251675648;mso-width-relative:page;mso-height-relative:page;" filled="f" stroked="t" coordsize="21600,21600" o:gfxdata="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Ag&#10;UtA/1QAAAAcBAAAPAAAAAAAAAAEAIAAAACIAAABkcnMvZG93bnJldi54bWxQSwECFAAUAAAACACH&#10;TuJA+icvcicCAAD6AwAADgAAAAAAAAABACAAAAAkAQAAZHJzL2Uyb0RvYy54bWxQSwUGAAAAAAYA&#10;BgBZAQAAvQUAAAAA&#10;" adj="10767">
                <v:fill on="f" focussize="0,0"/>
                <v:stroke color="#000000" miterlimit="8" joinstyle="miter" endarrow="block"/>
                <v:imagedata o:title=""/>
                <o:lock v:ext="edit" aspectratio="f"/>
              </v:shape>
            </w:pict>
          </mc:Fallback>
        </mc:AlternateContent>
      </w:r>
      <w:r>
        <mc:AlternateContent>
          <mc:Choice Requires="wps">
            <w:drawing>
              <wp:anchor distT="0" distB="0" distL="114300" distR="114300" simplePos="0" relativeHeight="251676672" behindDoc="0" locked="0" layoutInCell="1" allowOverlap="1">
                <wp:simplePos x="0" y="0"/>
                <wp:positionH relativeFrom="column">
                  <wp:posOffset>485775</wp:posOffset>
                </wp:positionH>
                <wp:positionV relativeFrom="paragraph">
                  <wp:posOffset>106045</wp:posOffset>
                </wp:positionV>
                <wp:extent cx="4267200" cy="0"/>
                <wp:effectExtent l="0" t="4445" r="0" b="6985"/>
                <wp:wrapNone/>
                <wp:docPr id="168" name="直接连接符 168"/>
                <wp:cNvGraphicFramePr/>
                <a:graphic xmlns:a="http://schemas.openxmlformats.org/drawingml/2006/main">
                  <a:graphicData uri="http://schemas.microsoft.com/office/word/2010/wordprocessingShape">
                    <wps:wsp>
                      <wps:cNvCnPr/>
                      <wps:spPr>
                        <a:xfrm>
                          <a:off x="1356360" y="4624705"/>
                          <a:ext cx="4267200" cy="0"/>
                        </a:xfrm>
                        <a:prstGeom prst="line">
                          <a:avLst/>
                        </a:prstGeom>
                        <a:noFill/>
                        <a:ln w="6350" cap="flat" cmpd="sng" algn="ctr">
                          <a:solidFill>
                            <a:sysClr val="windowText" lastClr="000000"/>
                          </a:solidFill>
                          <a:prstDash val="solid"/>
                          <a:miter lim="800000"/>
                        </a:ln>
                        <a:effectLst/>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38.25pt;margin-top:8.35pt;height:0pt;width:336pt;z-index:251676672;mso-width-relative:page;mso-height-relative:page;" filled="f" stroked="t" coordsize="21600,21600" o:gfxdata="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JoDd61AAA&#10;AAgBAAAPAAAAAAAAAAEAIAAAACIAAABkcnMvZG93bnJldi54bWxQSwECFAAUAAAACACHTuJABGmw&#10;CekBAACVAwAADgAAAAAAAAABACAAAAAjAQAAZHJzL2Uyb0RvYy54bWxQSwUGAAAAAAYABgBZAQAA&#10;fgUAAAAA&#10;">
                <v:fill on="f" focussize="0,0"/>
                <v:stroke weight="0.5pt" color="#000000 [3204]" miterlimit="8" joinstyle="miter"/>
                <v:imagedata o:title=""/>
                <o:lock v:ext="edit" aspectratio="f"/>
              </v:line>
            </w:pict>
          </mc:Fallback>
        </mc:AlternateContent>
      </w:r>
    </w:p>
    <w:p>
      <w:pPr>
        <w:spacing w:line="560" w:lineRule="exact"/>
      </w:pPr>
      <w:r>
        <w:rPr>
          <w:rFonts w:hint="eastAsia"/>
        </w:rPr>
        <mc:AlternateContent>
          <mc:Choice Requires="wps">
            <w:drawing>
              <wp:anchor distT="0" distB="0" distL="114300" distR="114300" simplePos="0" relativeHeight="251677696" behindDoc="0" locked="0" layoutInCell="1" allowOverlap="1">
                <wp:simplePos x="0" y="0"/>
                <wp:positionH relativeFrom="column">
                  <wp:posOffset>4754880</wp:posOffset>
                </wp:positionH>
                <wp:positionV relativeFrom="paragraph">
                  <wp:posOffset>266700</wp:posOffset>
                </wp:positionV>
                <wp:extent cx="1905" cy="270510"/>
                <wp:effectExtent l="36830" t="0" r="37465" b="3810"/>
                <wp:wrapNone/>
                <wp:docPr id="172" name="直接箭头连接符 172"/>
                <wp:cNvGraphicFramePr/>
                <a:graphic xmlns:a="http://schemas.openxmlformats.org/drawingml/2006/main">
                  <a:graphicData uri="http://schemas.microsoft.com/office/word/2010/wordprocessingShape">
                    <wps:wsp>
                      <wps:cNvCnPr>
                        <a:cxnSpLocks noChangeShapeType="1"/>
                      </wps:cNvCnPr>
                      <wps:spPr bwMode="auto">
                        <a:xfrm>
                          <a:off x="0" y="0"/>
                          <a:ext cx="1905" cy="270510"/>
                        </a:xfrm>
                        <a:prstGeom prst="straightConnector1">
                          <a:avLst/>
                        </a:prstGeom>
                        <a:noFill/>
                        <a:ln w="9525" cmpd="sng">
                          <a:solidFill>
                            <a:srgbClr val="000000"/>
                          </a:solidFill>
                          <a:round/>
                          <a:tailEnd type="triangle" w="med" len="med"/>
                        </a:ln>
                        <a:effectLst/>
                      </wps:spPr>
                      <wps:bodyPr/>
                    </wps:wsp>
                  </a:graphicData>
                </a:graphic>
              </wp:anchor>
            </w:drawing>
          </mc:Choice>
          <mc:Fallback>
            <w:pict>
              <v:shape id="_x0000_s1026" o:spid="_x0000_s1026" o:spt="32" type="#_x0000_t32" style="position:absolute;left:0pt;margin-left:374.4pt;margin-top:21pt;height:21.3pt;width:0.15pt;z-index:251677696;mso-width-relative:page;mso-height-relative:page;" filled="f" stroked="t" coordsize="21600,21600" o:gfxdata="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DPcWB+2gAAAAkBAAAPAAAAAAAAAAEAIAAAACIAAABk&#10;cnMvZG93bnJldi54bWxQSwECFAAUAAAACACHTuJAyKkWTQQCAAC9AwAADgAAAAAAAAABACAAAAAp&#10;AQAAZHJzL2Uyb0RvYy54bWxQSwUGAAAAAAYABgBZAQAAnwUAAAAA&#10;">
                <v:fill on="f" focussize="0,0"/>
                <v:stroke color="#000000" joinstyle="round" endarrow="block"/>
                <v:imagedata o:title=""/>
                <o:lock v:ext="edit" aspectratio="f"/>
              </v:shape>
            </w:pict>
          </mc:Fallback>
        </mc:AlternateContent>
      </w:r>
      <w:r>
        <mc:AlternateContent>
          <mc:Choice Requires="wps">
            <w:drawing>
              <wp:anchor distT="0" distB="0" distL="114300" distR="114300" simplePos="0" relativeHeight="251678720" behindDoc="0" locked="0" layoutInCell="1" allowOverlap="1">
                <wp:simplePos x="0" y="0"/>
                <wp:positionH relativeFrom="column">
                  <wp:posOffset>471170</wp:posOffset>
                </wp:positionH>
                <wp:positionV relativeFrom="paragraph">
                  <wp:posOffset>246380</wp:posOffset>
                </wp:positionV>
                <wp:extent cx="1270" cy="828675"/>
                <wp:effectExtent l="4445" t="0" r="9525" b="1905"/>
                <wp:wrapNone/>
                <wp:docPr id="170" name="直接连接符 170"/>
                <wp:cNvGraphicFramePr/>
                <a:graphic xmlns:a="http://schemas.openxmlformats.org/drawingml/2006/main">
                  <a:graphicData uri="http://schemas.microsoft.com/office/word/2010/wordprocessingShape">
                    <wps:wsp>
                      <wps:cNvCnPr/>
                      <wps:spPr>
                        <a:xfrm>
                          <a:off x="0" y="0"/>
                          <a:ext cx="1270" cy="828675"/>
                        </a:xfrm>
                        <a:prstGeom prst="line">
                          <a:avLst/>
                        </a:prstGeom>
                        <a:noFill/>
                        <a:ln w="6350" cap="flat" cmpd="sng" algn="ctr">
                          <a:solidFill>
                            <a:sysClr val="windowText" lastClr="000000"/>
                          </a:solidFill>
                          <a:prstDash val="solid"/>
                          <a:miter lim="800000"/>
                        </a:ln>
                        <a:effectLst/>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37.1pt;margin-top:19.4pt;height:65.25pt;width:0.1pt;z-index:251678720;mso-width-relative:page;mso-height-relative:page;" filled="f" stroked="t" coordsize="21600,21600" o:gfxdata="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CZKzGs1gAAAAgBAAAPAAAAAAAA&#10;AAEAIAAAACIAAABkcnMvZG93bnJldi54bWxQSwECFAAUAAAACACHTuJATDfZQdsBAACLAwAADgAA&#10;AAAAAAABACAAAAAlAQAAZHJzL2Uyb0RvYy54bWxQSwUGAAAAAAYABgBZAQAAcgUAAAAA&#10;">
                <v:fill on="f" focussize="0,0"/>
                <v:stroke weight="0.5pt" color="#000000 [3204]" miterlimit="8" joinstyle="miter"/>
                <v:imagedata o:title=""/>
                <o:lock v:ext="edit" aspectratio="f"/>
              </v:line>
            </w:pict>
          </mc:Fallback>
        </mc:AlternateContent>
      </w:r>
    </w:p>
    <w:p>
      <w:pPr>
        <w:spacing w:line="560" w:lineRule="exact"/>
      </w:pPr>
      <w:r>
        <w:rPr>
          <w:rFonts w:hint="eastAsia"/>
        </w:rPr>
        <mc:AlternateContent>
          <mc:Choice Requires="wps">
            <w:drawing>
              <wp:anchor distT="0" distB="0" distL="114300" distR="114300" simplePos="0" relativeHeight="251679744" behindDoc="0" locked="0" layoutInCell="1" allowOverlap="1">
                <wp:simplePos x="0" y="0"/>
                <wp:positionH relativeFrom="column">
                  <wp:posOffset>3103245</wp:posOffset>
                </wp:positionH>
                <wp:positionV relativeFrom="paragraph">
                  <wp:posOffset>198755</wp:posOffset>
                </wp:positionV>
                <wp:extent cx="3088640" cy="342900"/>
                <wp:effectExtent l="4445" t="4445" r="8255" b="10795"/>
                <wp:wrapNone/>
                <wp:docPr id="173" name="文本框 173"/>
                <wp:cNvGraphicFramePr/>
                <a:graphic xmlns:a="http://schemas.openxmlformats.org/drawingml/2006/main">
                  <a:graphicData uri="http://schemas.microsoft.com/office/word/2010/wordprocessingShape">
                    <wps:wsp>
                      <wps:cNvSpPr txBox="1">
                        <a:spLocks noChangeArrowheads="1"/>
                      </wps:cNvSpPr>
                      <wps:spPr bwMode="auto">
                        <a:xfrm>
                          <a:off x="0" y="0"/>
                          <a:ext cx="3088640" cy="342900"/>
                        </a:xfrm>
                        <a:prstGeom prst="rect">
                          <a:avLst/>
                        </a:prstGeom>
                        <a:solidFill>
                          <a:srgbClr val="FFFFFF"/>
                        </a:solidFill>
                        <a:ln w="9525" cmpd="sng">
                          <a:solidFill>
                            <a:srgbClr val="000000"/>
                          </a:solidFill>
                          <a:miter lim="800000"/>
                        </a:ln>
                        <a:effectLst/>
                      </wps:spPr>
                      <wps:txbx>
                        <w:txbxContent>
                          <w:p>
                            <w:pPr>
                              <w:jc w:val="center"/>
                              <w:rPr>
                                <w:rFonts w:ascii="宋体" w:hAnsi="宋体"/>
                                <w:szCs w:val="21"/>
                              </w:rPr>
                            </w:pPr>
                            <w:r>
                              <w:rPr>
                                <w:rFonts w:hint="eastAsia"/>
                              </w:rPr>
                              <w:t>设备与实验室管理处组织</w:t>
                            </w:r>
                            <w:r>
                              <w:rPr>
                                <w:rFonts w:hint="eastAsia" w:ascii="宋体" w:hAnsi="宋体"/>
                                <w:szCs w:val="21"/>
                              </w:rPr>
                              <w:t>相关职能部门会签意见</w:t>
                            </w:r>
                          </w:p>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244.35pt;margin-top:15.65pt;height:27pt;width:243.2pt;z-index:251679744;mso-width-relative:page;mso-height-relative:page;" fillcolor="#FFFFFF" filled="t" stroked="t" coordsize="21600,21600" o:gfxdata="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MCxmTdgAAAAJAQAADwAAAAAAAAABACAAAAAiAAAAZHJzL2Rvd25yZXYu&#10;eG1sUEsBAhQAFAAAAAgAh07iQHY+HY00AgAAVgQAAA4AAAAAAAAAAQAgAAAAJwEAAGRycy9lMm9E&#10;b2MueG1sUEsFBgAAAAAGAAYAWQEAAM0FAAAAAA==&#10;">
                <v:fill on="t" focussize="0,0"/>
                <v:stroke color="#000000" miterlimit="8" joinstyle="miter"/>
                <v:imagedata o:title=""/>
                <o:lock v:ext="edit" aspectratio="f"/>
                <v:textbox>
                  <w:txbxContent>
                    <w:p>
                      <w:pPr>
                        <w:jc w:val="center"/>
                        <w:rPr>
                          <w:rFonts w:ascii="宋体" w:hAnsi="宋体"/>
                          <w:szCs w:val="21"/>
                        </w:rPr>
                      </w:pPr>
                      <w:r>
                        <w:rPr>
                          <w:rFonts w:hint="eastAsia"/>
                        </w:rPr>
                        <w:t>设备与实验室管理处组织</w:t>
                      </w:r>
                      <w:r>
                        <w:rPr>
                          <w:rFonts w:hint="eastAsia" w:ascii="宋体" w:hAnsi="宋体"/>
                          <w:szCs w:val="21"/>
                        </w:rPr>
                        <w:t>相关职能部门会签意见</w:t>
                      </w:r>
                    </w:p>
                    <w:p/>
                  </w:txbxContent>
                </v:textbox>
              </v:shape>
            </w:pict>
          </mc:Fallback>
        </mc:AlternateContent>
      </w:r>
    </w:p>
    <w:p>
      <w:pPr>
        <w:spacing w:line="560" w:lineRule="exact"/>
      </w:pPr>
      <w:r>
        <mc:AlternateContent>
          <mc:Choice Requires="wps">
            <w:drawing>
              <wp:anchor distT="0" distB="0" distL="114300" distR="114300" simplePos="0" relativeHeight="251680768" behindDoc="0" locked="0" layoutInCell="1" allowOverlap="1">
                <wp:simplePos x="0" y="0"/>
                <wp:positionH relativeFrom="column">
                  <wp:posOffset>4757420</wp:posOffset>
                </wp:positionH>
                <wp:positionV relativeFrom="paragraph">
                  <wp:posOffset>177165</wp:posOffset>
                </wp:positionV>
                <wp:extent cx="3810" cy="251460"/>
                <wp:effectExtent l="4445" t="0" r="6985" b="0"/>
                <wp:wrapNone/>
                <wp:docPr id="171" name="直接连接符 171"/>
                <wp:cNvGraphicFramePr/>
                <a:graphic xmlns:a="http://schemas.openxmlformats.org/drawingml/2006/main">
                  <a:graphicData uri="http://schemas.microsoft.com/office/word/2010/wordprocessingShape">
                    <wps:wsp>
                      <wps:cNvCnPr/>
                      <wps:spPr>
                        <a:xfrm>
                          <a:off x="0" y="0"/>
                          <a:ext cx="3810" cy="251460"/>
                        </a:xfrm>
                        <a:prstGeom prst="line">
                          <a:avLst/>
                        </a:prstGeom>
                        <a:noFill/>
                        <a:ln w="6350" cap="flat" cmpd="sng" algn="ctr">
                          <a:solidFill>
                            <a:sysClr val="windowText" lastClr="000000"/>
                          </a:solidFill>
                          <a:prstDash val="solid"/>
                          <a:miter lim="800000"/>
                        </a:ln>
                        <a:effectLst/>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374.6pt;margin-top:13.95pt;height:19.8pt;width:0.3pt;z-index:251680768;mso-width-relative:page;mso-height-relative:page;" filled="f" stroked="t" coordsize="21600,21600" o:gfxdata="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tmvjgNcAAAAJAQAADwAA&#10;AAAAAAABACAAAAAiAAAAZHJzL2Rvd25yZXYueG1sUEsBAhQAFAAAAAgAh07iQPbRjh7eAQAAiwMA&#10;AA4AAAAAAAAAAQAgAAAAJgEAAGRycy9lMm9Eb2MueG1sUEsFBgAAAAAGAAYAWQEAAHYFAAAAAA==&#10;">
                <v:fill on="f" focussize="0,0"/>
                <v:stroke weight="0.5pt" color="#000000 [3204]" miterlimit="8" joinstyle="miter"/>
                <v:imagedata o:title=""/>
                <o:lock v:ext="edit" aspectratio="f"/>
              </v:line>
            </w:pict>
          </mc:Fallback>
        </mc:AlternateContent>
      </w:r>
    </w:p>
    <w:p>
      <w:pPr>
        <w:spacing w:line="560" w:lineRule="exact"/>
      </w:pPr>
      <w:r>
        <w:rPr>
          <w:rFonts w:hint="eastAsia"/>
        </w:rPr>
        <mc:AlternateContent>
          <mc:Choice Requires="wps">
            <w:drawing>
              <wp:anchor distT="0" distB="0" distL="114300" distR="114300" simplePos="0" relativeHeight="251681792" behindDoc="0" locked="0" layoutInCell="1" allowOverlap="1">
                <wp:simplePos x="0" y="0"/>
                <wp:positionH relativeFrom="column">
                  <wp:posOffset>1055370</wp:posOffset>
                </wp:positionH>
                <wp:positionV relativeFrom="paragraph">
                  <wp:posOffset>190500</wp:posOffset>
                </wp:positionV>
                <wp:extent cx="3088640" cy="304800"/>
                <wp:effectExtent l="4445" t="4445" r="8255" b="10795"/>
                <wp:wrapNone/>
                <wp:docPr id="179" name="文本框 179"/>
                <wp:cNvGraphicFramePr/>
                <a:graphic xmlns:a="http://schemas.openxmlformats.org/drawingml/2006/main">
                  <a:graphicData uri="http://schemas.microsoft.com/office/word/2010/wordprocessingShape">
                    <wps:wsp>
                      <wps:cNvSpPr txBox="1">
                        <a:spLocks noChangeArrowheads="1"/>
                      </wps:cNvSpPr>
                      <wps:spPr bwMode="auto">
                        <a:xfrm>
                          <a:off x="0" y="0"/>
                          <a:ext cx="3088640" cy="304800"/>
                        </a:xfrm>
                        <a:prstGeom prst="rect">
                          <a:avLst/>
                        </a:prstGeom>
                        <a:solidFill>
                          <a:srgbClr val="FFFFFF"/>
                        </a:solidFill>
                        <a:ln w="9525" cmpd="sng">
                          <a:solidFill>
                            <a:srgbClr val="000000"/>
                          </a:solidFill>
                          <a:miter lim="800000"/>
                        </a:ln>
                        <a:effectLst/>
                      </wps:spPr>
                      <wps:txbx>
                        <w:txbxContent>
                          <w:p>
                            <w:r>
                              <w:rPr>
                                <w:rFonts w:hint="eastAsia"/>
                              </w:rPr>
                              <w:t>设备与实验室管理处按照学校流程完成校内审批</w:t>
                            </w:r>
                          </w:p>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83.1pt;margin-top:15pt;height:24pt;width:243.2pt;z-index:251681792;mso-width-relative:page;mso-height-relative:page;" fillcolor="#FFFFFF" filled="t" stroked="t" coordsize="21600,21600" o:gfxdata="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LklnQjXAAAACQEAAA8AAAAAAAAAAQAgAAAAIgAAAGRycy9kb3ducmV2&#10;LnhtbFBLAQIUABQAAAAIAIdO4kAugXMlNgIAAFYEAAAOAAAAAAAAAAEAIAAAACYBAABkcnMvZTJv&#10;RG9jLnhtbFBLBQYAAAAABgAGAFkBAADOBQAAAAA=&#10;">
                <v:fill on="t" focussize="0,0"/>
                <v:stroke color="#000000" miterlimit="8" joinstyle="miter"/>
                <v:imagedata o:title=""/>
                <o:lock v:ext="edit" aspectratio="f"/>
                <v:textbox>
                  <w:txbxContent>
                    <w:p>
                      <w:r>
                        <w:rPr>
                          <w:rFonts w:hint="eastAsia"/>
                        </w:rPr>
                        <w:t>设备与实验室管理处按照学校流程完成校内审批</w:t>
                      </w:r>
                    </w:p>
                    <w:p/>
                  </w:txbxContent>
                </v:textbox>
              </v:shape>
            </w:pict>
          </mc:Fallback>
        </mc:AlternateContent>
      </w:r>
      <w:r>
        <w:rPr>
          <w:rFonts w:hint="eastAsia"/>
        </w:rPr>
        <mc:AlternateContent>
          <mc:Choice Requires="wps">
            <w:drawing>
              <wp:anchor distT="0" distB="0" distL="114300" distR="114300" simplePos="0" relativeHeight="251682816" behindDoc="0" locked="0" layoutInCell="1" allowOverlap="1">
                <wp:simplePos x="0" y="0"/>
                <wp:positionH relativeFrom="column">
                  <wp:posOffset>2642870</wp:posOffset>
                </wp:positionH>
                <wp:positionV relativeFrom="paragraph">
                  <wp:posOffset>27305</wp:posOffset>
                </wp:positionV>
                <wp:extent cx="3810" cy="178435"/>
                <wp:effectExtent l="36195" t="0" r="36195" b="4445"/>
                <wp:wrapNone/>
                <wp:docPr id="174" name="直接箭头连接符 174"/>
                <wp:cNvGraphicFramePr/>
                <a:graphic xmlns:a="http://schemas.openxmlformats.org/drawingml/2006/main">
                  <a:graphicData uri="http://schemas.microsoft.com/office/word/2010/wordprocessingShape">
                    <wps:wsp>
                      <wps:cNvCnPr>
                        <a:cxnSpLocks noChangeShapeType="1"/>
                      </wps:cNvCnPr>
                      <wps:spPr bwMode="auto">
                        <a:xfrm>
                          <a:off x="0" y="0"/>
                          <a:ext cx="3810" cy="178435"/>
                        </a:xfrm>
                        <a:prstGeom prst="straightConnector1">
                          <a:avLst/>
                        </a:prstGeom>
                        <a:noFill/>
                        <a:ln w="9525" cmpd="sng">
                          <a:solidFill>
                            <a:srgbClr val="000000"/>
                          </a:solidFill>
                          <a:round/>
                          <a:tailEnd type="triangle" w="med" len="med"/>
                        </a:ln>
                        <a:effectLst/>
                      </wps:spPr>
                      <wps:bodyPr/>
                    </wps:wsp>
                  </a:graphicData>
                </a:graphic>
              </wp:anchor>
            </w:drawing>
          </mc:Choice>
          <mc:Fallback>
            <w:pict>
              <v:shape id="_x0000_s1026" o:spid="_x0000_s1026" o:spt="32" type="#_x0000_t32" style="position:absolute;left:0pt;margin-left:208.1pt;margin-top:2.15pt;height:14.05pt;width:0.3pt;z-index:251682816;mso-width-relative:page;mso-height-relative:page;" filled="f" stroked="t" coordsize="21600,21600" o:gfxdata="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AcIUvB1wAAAAgBAAAPAAAAAAAAAAEAIAAAACIAAABkcnMv&#10;ZG93bnJldi54bWxQSwECFAAUAAAACACHTuJA37tdgwQCAAC9AwAADgAAAAAAAAABACAAAAAmAQAA&#10;ZHJzL2Uyb0RvYy54bWxQSwUGAAAAAAYABgBZAQAAnAUAAAAA&#10;">
                <v:fill on="f" focussize="0,0"/>
                <v:stroke color="#000000" joinstyle="round" endarrow="block"/>
                <v:imagedata o:title=""/>
                <o:lock v:ext="edit" aspectratio="f"/>
              </v:shape>
            </w:pict>
          </mc:Fallback>
        </mc:AlternateContent>
      </w:r>
      <w:r>
        <mc:AlternateContent>
          <mc:Choice Requires="wps">
            <w:drawing>
              <wp:anchor distT="0" distB="0" distL="114300" distR="114300" simplePos="0" relativeHeight="251683840" behindDoc="0" locked="0" layoutInCell="1" allowOverlap="1">
                <wp:simplePos x="0" y="0"/>
                <wp:positionH relativeFrom="column">
                  <wp:posOffset>470535</wp:posOffset>
                </wp:positionH>
                <wp:positionV relativeFrom="paragraph">
                  <wp:posOffset>17780</wp:posOffset>
                </wp:positionV>
                <wp:extent cx="4248150" cy="0"/>
                <wp:effectExtent l="0" t="4445" r="3810" b="6985"/>
                <wp:wrapNone/>
                <wp:docPr id="175" name="直接连接符 175"/>
                <wp:cNvGraphicFramePr/>
                <a:graphic xmlns:a="http://schemas.openxmlformats.org/drawingml/2006/main">
                  <a:graphicData uri="http://schemas.microsoft.com/office/word/2010/wordprocessingShape">
                    <wps:wsp>
                      <wps:cNvCnPr/>
                      <wps:spPr>
                        <a:xfrm>
                          <a:off x="1556385" y="7117080"/>
                          <a:ext cx="4248150" cy="0"/>
                        </a:xfrm>
                        <a:prstGeom prst="line">
                          <a:avLst/>
                        </a:prstGeom>
                        <a:noFill/>
                        <a:ln w="6350" cap="flat" cmpd="sng" algn="ctr">
                          <a:solidFill>
                            <a:sysClr val="windowText" lastClr="000000"/>
                          </a:solidFill>
                          <a:prstDash val="solid"/>
                          <a:miter lim="800000"/>
                        </a:ln>
                        <a:effectLst/>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37.05pt;margin-top:1.4pt;height:0pt;width:334.5pt;z-index:251683840;mso-width-relative:page;mso-height-relative:page;" filled="f" stroked="t" coordsize="21600,21600" o:gfxdata="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IJtgK7TAAAA&#10;BgEAAA8AAAAAAAAAAQAgAAAAIgAAAGRycy9kb3ducmV2LnhtbFBLAQIUABQAAAAIAIdO4kAJRGHH&#10;6QEAAJUDAAAOAAAAAAAAAAEAIAAAACIBAABkcnMvZTJvRG9jLnhtbFBLBQYAAAAABgAGAFkBAAB9&#10;BQAAAAA=&#10;">
                <v:fill on="f" focussize="0,0"/>
                <v:stroke weight="0.5pt" color="#000000 [3204]" miterlimit="8" joinstyle="miter"/>
                <v:imagedata o:title=""/>
                <o:lock v:ext="edit" aspectratio="f"/>
              </v:line>
            </w:pict>
          </mc:Fallback>
        </mc:AlternateContent>
      </w:r>
    </w:p>
    <w:p>
      <w:pPr>
        <w:spacing w:line="560" w:lineRule="exact"/>
      </w:pPr>
      <w:r>
        <w:rPr>
          <w:rFonts w:hint="eastAsia"/>
        </w:rPr>
        <mc:AlternateContent>
          <mc:Choice Requires="wps">
            <w:drawing>
              <wp:anchor distT="0" distB="0" distL="114300" distR="114300" simplePos="0" relativeHeight="251684864" behindDoc="0" locked="0" layoutInCell="1" allowOverlap="1">
                <wp:simplePos x="0" y="0"/>
                <wp:positionH relativeFrom="column">
                  <wp:posOffset>2634615</wp:posOffset>
                </wp:positionH>
                <wp:positionV relativeFrom="paragraph">
                  <wp:posOffset>141605</wp:posOffset>
                </wp:positionV>
                <wp:extent cx="1905" cy="270510"/>
                <wp:effectExtent l="36830" t="0" r="37465" b="3810"/>
                <wp:wrapNone/>
                <wp:docPr id="216" name="直接箭头连接符 216"/>
                <wp:cNvGraphicFramePr/>
                <a:graphic xmlns:a="http://schemas.openxmlformats.org/drawingml/2006/main">
                  <a:graphicData uri="http://schemas.microsoft.com/office/word/2010/wordprocessingShape">
                    <wps:wsp>
                      <wps:cNvCnPr>
                        <a:cxnSpLocks noChangeShapeType="1"/>
                      </wps:cNvCnPr>
                      <wps:spPr bwMode="auto">
                        <a:xfrm>
                          <a:off x="0" y="0"/>
                          <a:ext cx="1905" cy="270510"/>
                        </a:xfrm>
                        <a:prstGeom prst="straightConnector1">
                          <a:avLst/>
                        </a:prstGeom>
                        <a:noFill/>
                        <a:ln w="9525" cmpd="sng">
                          <a:solidFill>
                            <a:srgbClr val="000000"/>
                          </a:solidFill>
                          <a:round/>
                          <a:tailEnd type="triangle" w="med" len="med"/>
                        </a:ln>
                        <a:effectLst/>
                      </wps:spPr>
                      <wps:bodyPr/>
                    </wps:wsp>
                  </a:graphicData>
                </a:graphic>
              </wp:anchor>
            </w:drawing>
          </mc:Choice>
          <mc:Fallback>
            <w:pict>
              <v:shape id="_x0000_s1026" o:spid="_x0000_s1026" o:spt="32" type="#_x0000_t32" style="position:absolute;left:0pt;margin-left:207.45pt;margin-top:11.15pt;height:21.3pt;width:0.15pt;z-index:251684864;mso-width-relative:page;mso-height-relative:page;" filled="f" stroked="t" coordsize="21600,21600" o:gfxdata="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A0EzTs2gAAAAkBAAAPAAAAAAAAAAEAIAAAACIAAABk&#10;cnMvZG93bnJldi54bWxQSwECFAAUAAAACACHTuJABSJbJQQCAAC9AwAADgAAAAAAAAABACAAAAAp&#10;AQAAZHJzL2Uyb0RvYy54bWxQSwUGAAAAAAYABgBZAQAAnwUAAAAA&#10;">
                <v:fill on="f" focussize="0,0"/>
                <v:stroke color="#000000" joinstyle="round" endarrow="block"/>
                <v:imagedata o:title=""/>
                <o:lock v:ext="edit" aspectratio="f"/>
              </v:shape>
            </w:pict>
          </mc:Fallback>
        </mc:AlternateContent>
      </w:r>
    </w:p>
    <w:p>
      <w:pPr>
        <w:spacing w:line="560" w:lineRule="exact"/>
      </w:pPr>
      <w:r>
        <w:rPr>
          <w:rFonts w:hint="eastAsia"/>
        </w:rPr>
        <mc:AlternateContent>
          <mc:Choice Requires="wps">
            <w:drawing>
              <wp:anchor distT="0" distB="0" distL="114300" distR="114300" simplePos="0" relativeHeight="251685888" behindDoc="0" locked="0" layoutInCell="1" allowOverlap="1">
                <wp:simplePos x="0" y="0"/>
                <wp:positionH relativeFrom="column">
                  <wp:posOffset>525780</wp:posOffset>
                </wp:positionH>
                <wp:positionV relativeFrom="paragraph">
                  <wp:posOffset>48895</wp:posOffset>
                </wp:positionV>
                <wp:extent cx="4194175" cy="344805"/>
                <wp:effectExtent l="4445" t="4445" r="7620" b="8890"/>
                <wp:wrapNone/>
                <wp:docPr id="180" name="文本框 180"/>
                <wp:cNvGraphicFramePr/>
                <a:graphic xmlns:a="http://schemas.openxmlformats.org/drawingml/2006/main">
                  <a:graphicData uri="http://schemas.microsoft.com/office/word/2010/wordprocessingShape">
                    <wps:wsp>
                      <wps:cNvSpPr txBox="1">
                        <a:spLocks noChangeArrowheads="1"/>
                      </wps:cNvSpPr>
                      <wps:spPr bwMode="auto">
                        <a:xfrm>
                          <a:off x="0" y="0"/>
                          <a:ext cx="4194175" cy="344805"/>
                        </a:xfrm>
                        <a:prstGeom prst="rect">
                          <a:avLst/>
                        </a:prstGeom>
                        <a:solidFill>
                          <a:srgbClr val="FFFFFF"/>
                        </a:solidFill>
                        <a:ln w="9525" cmpd="sng">
                          <a:solidFill>
                            <a:srgbClr val="000000"/>
                          </a:solidFill>
                          <a:miter lim="800000"/>
                        </a:ln>
                        <a:effectLst/>
                      </wps:spPr>
                      <wps:txbx>
                        <w:txbxContent>
                          <w:p>
                            <w:pPr>
                              <w:jc w:val="left"/>
                              <w:rPr>
                                <w:rFonts w:eastAsia="宋体"/>
                                <w:szCs w:val="21"/>
                              </w:rPr>
                            </w:pPr>
                            <w:r>
                              <w:rPr>
                                <w:rFonts w:hint="eastAsia"/>
                                <w:szCs w:val="21"/>
                              </w:rPr>
                              <w:t>实验室提交材料至广州市政务服务中心广州市卫生健康委员会窗口</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41.4pt;margin-top:3.85pt;height:27.15pt;width:330.25pt;z-index:251685888;mso-width-relative:page;mso-height-relative:page;" fillcolor="#FFFFFF" filled="t" stroked="t" coordsize="21600,21600" o:gfxdata="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J0cdwNYAAAAHAQAADwAAAAAAAAABACAAAAAiAAAAZHJzL2Rvd25yZXYueG1s&#10;UEsBAhQAFAAAAAgAh07iQBQAG0IzAgAAVgQAAA4AAAAAAAAAAQAgAAAAJQEAAGRycy9lMm9Eb2Mu&#10;eG1sUEsFBgAAAAAGAAYAWQEAAMoFAAAAAA==&#10;">
                <v:fill on="t" focussize="0,0"/>
                <v:stroke color="#000000" miterlimit="8" joinstyle="miter"/>
                <v:imagedata o:title=""/>
                <o:lock v:ext="edit" aspectratio="f"/>
                <v:textbox>
                  <w:txbxContent>
                    <w:p>
                      <w:pPr>
                        <w:jc w:val="left"/>
                        <w:rPr>
                          <w:rFonts w:eastAsia="宋体"/>
                          <w:szCs w:val="21"/>
                        </w:rPr>
                      </w:pPr>
                      <w:r>
                        <w:rPr>
                          <w:rFonts w:hint="eastAsia"/>
                          <w:szCs w:val="21"/>
                        </w:rPr>
                        <w:t>实验室提交材料至广州市政务服务中心广州市卫生健康委员会窗口</w:t>
                      </w:r>
                    </w:p>
                  </w:txbxContent>
                </v:textbox>
              </v:shape>
            </w:pict>
          </mc:Fallback>
        </mc:AlternateContent>
      </w:r>
    </w:p>
    <w:p>
      <w:pPr>
        <w:spacing w:line="560" w:lineRule="exact"/>
      </w:pPr>
      <w:r>
        <w:rPr>
          <w:rFonts w:hint="eastAsia"/>
        </w:rPr>
        <mc:AlternateContent>
          <mc:Choice Requires="wps">
            <w:drawing>
              <wp:anchor distT="0" distB="0" distL="114300" distR="114300" simplePos="0" relativeHeight="251686912" behindDoc="0" locked="0" layoutInCell="1" allowOverlap="1">
                <wp:simplePos x="0" y="0"/>
                <wp:positionH relativeFrom="column">
                  <wp:posOffset>1673225</wp:posOffset>
                </wp:positionH>
                <wp:positionV relativeFrom="paragraph">
                  <wp:posOffset>209550</wp:posOffset>
                </wp:positionV>
                <wp:extent cx="1886585" cy="352425"/>
                <wp:effectExtent l="4445" t="4445" r="6350" b="8890"/>
                <wp:wrapNone/>
                <wp:docPr id="190" name="文本框 190"/>
                <wp:cNvGraphicFramePr/>
                <a:graphic xmlns:a="http://schemas.openxmlformats.org/drawingml/2006/main">
                  <a:graphicData uri="http://schemas.microsoft.com/office/word/2010/wordprocessingShape">
                    <wps:wsp>
                      <wps:cNvSpPr txBox="1">
                        <a:spLocks noChangeArrowheads="1"/>
                      </wps:cNvSpPr>
                      <wps:spPr bwMode="auto">
                        <a:xfrm>
                          <a:off x="0" y="0"/>
                          <a:ext cx="1886585" cy="352425"/>
                        </a:xfrm>
                        <a:prstGeom prst="rect">
                          <a:avLst/>
                        </a:prstGeom>
                        <a:solidFill>
                          <a:srgbClr val="FFFFFF"/>
                        </a:solidFill>
                        <a:ln w="9525" cmpd="sng">
                          <a:solidFill>
                            <a:srgbClr val="000000"/>
                          </a:solidFill>
                          <a:miter lim="800000"/>
                        </a:ln>
                        <a:effectLst/>
                      </wps:spPr>
                      <wps:txbx>
                        <w:txbxContent>
                          <w:p>
                            <w:pPr>
                              <w:rPr>
                                <w:szCs w:val="21"/>
                              </w:rPr>
                            </w:pPr>
                            <w:r>
                              <w:rPr>
                                <w:rFonts w:hint="eastAsia"/>
                                <w:szCs w:val="21"/>
                              </w:rPr>
                              <w:t>广州市卫生健康委员会审批</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31.75pt;margin-top:16.5pt;height:27.75pt;width:148.55pt;z-index:251686912;mso-width-relative:page;mso-height-relative:page;" fillcolor="#FFFFFF" filled="t" stroked="t" coordsize="21600,21600" o:gfxdata="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A9m6/v2AAAAAkBAAAPAAAAAAAAAAEAIAAAACIAAABkcnMvZG93bnJldi54&#10;bWxQSwECFAAUAAAACACHTuJAmBDvEDMCAABWBAAADgAAAAAAAAABACAAAAAnAQAAZHJzL2Uyb0Rv&#10;Yy54bWxQSwUGAAAAAAYABgBZAQAAzAUAAAAA&#10;">
                <v:fill on="t" focussize="0,0"/>
                <v:stroke color="#000000" miterlimit="8" joinstyle="miter"/>
                <v:imagedata o:title=""/>
                <o:lock v:ext="edit" aspectratio="f"/>
                <v:textbox>
                  <w:txbxContent>
                    <w:p>
                      <w:pPr>
                        <w:rPr>
                          <w:szCs w:val="21"/>
                        </w:rPr>
                      </w:pPr>
                      <w:r>
                        <w:rPr>
                          <w:rFonts w:hint="eastAsia"/>
                          <w:szCs w:val="21"/>
                        </w:rPr>
                        <w:t>广州市卫生健康委员会审批</w:t>
                      </w:r>
                    </w:p>
                  </w:txbxContent>
                </v:textbox>
              </v:shape>
            </w:pict>
          </mc:Fallback>
        </mc:AlternateContent>
      </w:r>
      <w:r>
        <w:rPr>
          <w:rFonts w:hint="eastAsia"/>
        </w:rPr>
        <mc:AlternateContent>
          <mc:Choice Requires="wps">
            <w:drawing>
              <wp:anchor distT="0" distB="0" distL="114300" distR="114300" simplePos="0" relativeHeight="251687936" behindDoc="0" locked="0" layoutInCell="1" allowOverlap="1">
                <wp:simplePos x="0" y="0"/>
                <wp:positionH relativeFrom="column">
                  <wp:posOffset>2629535</wp:posOffset>
                </wp:positionH>
                <wp:positionV relativeFrom="paragraph">
                  <wp:posOffset>34925</wp:posOffset>
                </wp:positionV>
                <wp:extent cx="5080" cy="187960"/>
                <wp:effectExtent l="36195" t="0" r="34925" b="2540"/>
                <wp:wrapNone/>
                <wp:docPr id="187" name="直接箭头连接符 187"/>
                <wp:cNvGraphicFramePr/>
                <a:graphic xmlns:a="http://schemas.openxmlformats.org/drawingml/2006/main">
                  <a:graphicData uri="http://schemas.microsoft.com/office/word/2010/wordprocessingShape">
                    <wps:wsp>
                      <wps:cNvCnPr>
                        <a:cxnSpLocks noChangeShapeType="1"/>
                      </wps:cNvCnPr>
                      <wps:spPr bwMode="auto">
                        <a:xfrm flipH="1">
                          <a:off x="0" y="0"/>
                          <a:ext cx="5080" cy="187960"/>
                        </a:xfrm>
                        <a:prstGeom prst="straightConnector1">
                          <a:avLst/>
                        </a:prstGeom>
                        <a:noFill/>
                        <a:ln w="9525" cmpd="sng">
                          <a:solidFill>
                            <a:srgbClr val="000000"/>
                          </a:solidFill>
                          <a:round/>
                          <a:tailEnd type="triangle" w="med" len="med"/>
                        </a:ln>
                        <a:effectLst/>
                      </wps:spPr>
                      <wps:bodyPr/>
                    </wps:wsp>
                  </a:graphicData>
                </a:graphic>
              </wp:anchor>
            </w:drawing>
          </mc:Choice>
          <mc:Fallback>
            <w:pict>
              <v:shape id="_x0000_s1026" o:spid="_x0000_s1026" o:spt="32" type="#_x0000_t32" style="position:absolute;left:0pt;flip:x;margin-left:207.05pt;margin-top:2.75pt;height:14.8pt;width:0.4pt;z-index:251687936;mso-width-relative:page;mso-height-relative:page;" filled="f" stroked="t" coordsize="21600,21600" o:gfxdata="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Bm6Bxr1wAAAAgBAAAPAAAAAAAAAAEAIAAAACIA&#10;AABkcnMvZG93bnJldi54bWxQSwECFAAUAAAACACHTuJAsaZrfgoCAADHAwAADgAAAAAAAAABACAA&#10;AAAmAQAAZHJzL2Uyb0RvYy54bWxQSwUGAAAAAAYABgBZAQAAogUAAAAA&#10;">
                <v:fill on="f" focussize="0,0"/>
                <v:stroke color="#000000" joinstyle="round" endarrow="block"/>
                <v:imagedata o:title=""/>
                <o:lock v:ext="edit" aspectratio="f"/>
              </v:shape>
            </w:pict>
          </mc:Fallback>
        </mc:AlternateContent>
      </w:r>
    </w:p>
    <w:p>
      <w:pPr>
        <w:spacing w:line="560" w:lineRule="exact"/>
      </w:pPr>
      <w:r>
        <w:rPr>
          <w:rFonts w:hint="eastAsia" w:ascii="微软雅黑" w:hAnsi="微软雅黑" w:eastAsia="微软雅黑"/>
          <w:b/>
          <w:sz w:val="28"/>
          <w:szCs w:val="28"/>
        </w:rPr>
        <mc:AlternateContent>
          <mc:Choice Requires="wps">
            <w:drawing>
              <wp:anchor distT="0" distB="0" distL="114300" distR="114300" simplePos="0" relativeHeight="251688960" behindDoc="0" locked="0" layoutInCell="1" allowOverlap="1">
                <wp:simplePos x="0" y="0"/>
                <wp:positionH relativeFrom="column">
                  <wp:posOffset>3829050</wp:posOffset>
                </wp:positionH>
                <wp:positionV relativeFrom="paragraph">
                  <wp:posOffset>302260</wp:posOffset>
                </wp:positionV>
                <wp:extent cx="1122045" cy="334645"/>
                <wp:effectExtent l="0" t="0" r="5715" b="635"/>
                <wp:wrapNone/>
                <wp:docPr id="186" name="文本框 186"/>
                <wp:cNvGraphicFramePr/>
                <a:graphic xmlns:a="http://schemas.openxmlformats.org/drawingml/2006/main">
                  <a:graphicData uri="http://schemas.microsoft.com/office/word/2010/wordprocessingShape">
                    <wps:wsp>
                      <wps:cNvSpPr txBox="1">
                        <a:spLocks noChangeArrowheads="1"/>
                      </wps:cNvSpPr>
                      <wps:spPr bwMode="auto">
                        <a:xfrm>
                          <a:off x="0" y="0"/>
                          <a:ext cx="1122045" cy="334645"/>
                        </a:xfrm>
                        <a:prstGeom prst="rect">
                          <a:avLst/>
                        </a:prstGeom>
                        <a:solidFill>
                          <a:srgbClr val="FFFFFF"/>
                        </a:solidFill>
                        <a:ln>
                          <a:noFill/>
                        </a:ln>
                      </wps:spPr>
                      <wps:txbx>
                        <w:txbxContent>
                          <w:p>
                            <w:r>
                              <w:t>不符合</w:t>
                            </w:r>
                            <w:r>
                              <w:rPr>
                                <w:rFonts w:hint="eastAsia"/>
                              </w:rPr>
                              <w:t>备案</w:t>
                            </w:r>
                            <w:r>
                              <w:t>要求</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01.5pt;margin-top:23.8pt;height:26.35pt;width:88.35pt;z-index:251688960;mso-width-relative:page;mso-height-relative:page;" fillcolor="#FFFFFF" filled="t" stroked="f" coordsize="21600,21600" o:gfxdata="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BQP+p/2AAAAAoBAAAPAAAAAAAAAAEA&#10;IAAAACIAAABkcnMvZG93bnJldi54bWxQSwECFAAUAAAACACHTuJAR1wwTg8CAAD0AwAADgAAAAAA&#10;AAABACAAAAAnAQAAZHJzL2Uyb0RvYy54bWxQSwUGAAAAAAYABgBZAQAAqAUAAAAA&#10;">
                <v:fill on="t" focussize="0,0"/>
                <v:stroke on="f"/>
                <v:imagedata o:title=""/>
                <o:lock v:ext="edit" aspectratio="f"/>
                <v:textbox>
                  <w:txbxContent>
                    <w:p>
                      <w:r>
                        <w:t>不符合</w:t>
                      </w:r>
                      <w:r>
                        <w:rPr>
                          <w:rFonts w:hint="eastAsia"/>
                        </w:rPr>
                        <w:t>备案</w:t>
                      </w:r>
                      <w:r>
                        <w:t>要求</w:t>
                      </w:r>
                    </w:p>
                  </w:txbxContent>
                </v:textbox>
              </v:shape>
            </w:pict>
          </mc:Fallback>
        </mc:AlternateContent>
      </w:r>
      <w:r>
        <w:rPr>
          <w:rFonts w:hint="eastAsia"/>
        </w:rPr>
        <mc:AlternateContent>
          <mc:Choice Requires="wps">
            <w:drawing>
              <wp:anchor distT="0" distB="0" distL="114300" distR="114300" simplePos="0" relativeHeight="251689984" behindDoc="0" locked="0" layoutInCell="1" allowOverlap="1">
                <wp:simplePos x="0" y="0"/>
                <wp:positionH relativeFrom="column">
                  <wp:posOffset>2628900</wp:posOffset>
                </wp:positionH>
                <wp:positionV relativeFrom="paragraph">
                  <wp:posOffset>216535</wp:posOffset>
                </wp:positionV>
                <wp:extent cx="2540" cy="261620"/>
                <wp:effectExtent l="36195" t="0" r="37465" b="5080"/>
                <wp:wrapNone/>
                <wp:docPr id="192" name="直接箭头连接符 192"/>
                <wp:cNvGraphicFramePr/>
                <a:graphic xmlns:a="http://schemas.openxmlformats.org/drawingml/2006/main">
                  <a:graphicData uri="http://schemas.microsoft.com/office/word/2010/wordprocessingShape">
                    <wps:wsp>
                      <wps:cNvCnPr>
                        <a:cxnSpLocks noChangeShapeType="1"/>
                      </wps:cNvCnPr>
                      <wps:spPr bwMode="auto">
                        <a:xfrm>
                          <a:off x="0" y="0"/>
                          <a:ext cx="2540" cy="261620"/>
                        </a:xfrm>
                        <a:prstGeom prst="straightConnector1">
                          <a:avLst/>
                        </a:prstGeom>
                        <a:noFill/>
                        <a:ln w="9525" cmpd="sng">
                          <a:solidFill>
                            <a:srgbClr val="000000"/>
                          </a:solidFill>
                          <a:round/>
                          <a:tailEnd type="triangle" w="med" len="med"/>
                        </a:ln>
                      </wps:spPr>
                      <wps:bodyPr/>
                    </wps:wsp>
                  </a:graphicData>
                </a:graphic>
              </wp:anchor>
            </w:drawing>
          </mc:Choice>
          <mc:Fallback>
            <w:pict>
              <v:shape id="_x0000_s1026" o:spid="_x0000_s1026" o:spt="32" type="#_x0000_t32" style="position:absolute;left:0pt;margin-left:207pt;margin-top:17.05pt;height:20.6pt;width:0.2pt;z-index:251689984;mso-width-relative:page;mso-height-relative:page;" filled="f" stroked="t" coordsize="21600,21600" o:gfxdata="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A4wbK+2QAAAAkBAAAPAAAAAAAAAAEAIAAAACIAAABkcnMvZG93&#10;bnJldi54bWxQSwECFAAUAAAACACHTuJAmlDjD/8BAACvAwAADgAAAAAAAAABACAAAAAoAQAAZHJz&#10;L2Uyb0RvYy54bWxQSwUGAAAAAAYABgBZAQAAmQUAAAAA&#10;">
                <v:fill on="f" focussize="0,0"/>
                <v:stroke color="#000000" joinstyle="round" endarrow="block"/>
                <v:imagedata o:title=""/>
                <o:lock v:ext="edit" aspectratio="f"/>
              </v:shape>
            </w:pict>
          </mc:Fallback>
        </mc:AlternateContent>
      </w:r>
    </w:p>
    <w:p>
      <w:pPr>
        <w:spacing w:line="560" w:lineRule="exact"/>
      </w:pPr>
      <w:r>
        <w:rPr>
          <w:rFonts w:hint="eastAsia" w:ascii="微软雅黑" w:hAnsi="微软雅黑" w:eastAsia="微软雅黑"/>
          <w:b/>
          <w:sz w:val="28"/>
          <w:szCs w:val="28"/>
        </w:rPr>
        <mc:AlternateContent>
          <mc:Choice Requires="wps">
            <w:drawing>
              <wp:anchor distT="0" distB="0" distL="114300" distR="114300" simplePos="0" relativeHeight="251691008" behindDoc="0" locked="0" layoutInCell="1" allowOverlap="1">
                <wp:simplePos x="0" y="0"/>
                <wp:positionH relativeFrom="column">
                  <wp:posOffset>5194935</wp:posOffset>
                </wp:positionH>
                <wp:positionV relativeFrom="paragraph">
                  <wp:posOffset>158750</wp:posOffset>
                </wp:positionV>
                <wp:extent cx="838200" cy="334010"/>
                <wp:effectExtent l="4445" t="4445" r="10795" b="12065"/>
                <wp:wrapNone/>
                <wp:docPr id="188" name="文本框 188"/>
                <wp:cNvGraphicFramePr/>
                <a:graphic xmlns:a="http://schemas.openxmlformats.org/drawingml/2006/main">
                  <a:graphicData uri="http://schemas.microsoft.com/office/word/2010/wordprocessingShape">
                    <wps:wsp>
                      <wps:cNvSpPr txBox="1">
                        <a:spLocks noChangeArrowheads="1"/>
                      </wps:cNvSpPr>
                      <wps:spPr bwMode="auto">
                        <a:xfrm>
                          <a:off x="0" y="0"/>
                          <a:ext cx="838200" cy="334010"/>
                        </a:xfrm>
                        <a:prstGeom prst="rect">
                          <a:avLst/>
                        </a:prstGeom>
                        <a:solidFill>
                          <a:srgbClr val="FFFFFF"/>
                        </a:solidFill>
                        <a:ln w="9525" cmpd="sng">
                          <a:solidFill>
                            <a:srgbClr val="000000"/>
                          </a:solidFill>
                          <a:miter lim="800000"/>
                        </a:ln>
                      </wps:spPr>
                      <wps:txbx>
                        <w:txbxContent>
                          <w:p>
                            <w:pPr>
                              <w:jc w:val="center"/>
                            </w:pPr>
                            <w:r>
                              <w:rPr>
                                <w:rFonts w:hint="eastAsia"/>
                              </w:rPr>
                              <w:t>不予备案</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409.05pt;margin-top:12.5pt;height:26.3pt;width:66pt;z-index:251691008;mso-width-relative:page;mso-height-relative:page;" fillcolor="#FFFFFF" filled="t" stroked="t" coordsize="21600,21600" o:gfxdata="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EJVJ+9gAAAAJAQAADwAAAAAAAAABACAAAAAiAAAAZHJzL2Rvd25yZXYueG1sUEsBAhQAFAAA&#10;AAgAh07iQMzea9coAgAARwQAAA4AAAAAAAAAAQAgAAAAJwEAAGRycy9lMm9Eb2MueG1sUEsFBgAA&#10;AAAGAAYAWQEAAMEFAAAAAA==&#10;">
                <v:fill on="t" focussize="0,0"/>
                <v:stroke color="#000000" miterlimit="8" joinstyle="miter"/>
                <v:imagedata o:title=""/>
                <o:lock v:ext="edit" aspectratio="f"/>
                <v:textbox>
                  <w:txbxContent>
                    <w:p>
                      <w:pPr>
                        <w:jc w:val="center"/>
                      </w:pPr>
                      <w:r>
                        <w:rPr>
                          <w:rFonts w:hint="eastAsia"/>
                        </w:rPr>
                        <w:t>不予备案</w:t>
                      </w:r>
                    </w:p>
                  </w:txbxContent>
                </v:textbox>
              </v:shape>
            </w:pict>
          </mc:Fallback>
        </mc:AlternateContent>
      </w:r>
      <w:r>
        <w:rPr>
          <w:rFonts w:hint="eastAsia" w:ascii="微软雅黑" w:hAnsi="微软雅黑" w:eastAsia="微软雅黑"/>
          <w:b/>
          <w:sz w:val="28"/>
          <w:szCs w:val="28"/>
        </w:rPr>
        <mc:AlternateContent>
          <mc:Choice Requires="wps">
            <w:drawing>
              <wp:anchor distT="0" distB="0" distL="114300" distR="114300" simplePos="0" relativeHeight="251692032" behindDoc="0" locked="0" layoutInCell="1" allowOverlap="1">
                <wp:simplePos x="0" y="0"/>
                <wp:positionH relativeFrom="column">
                  <wp:posOffset>3705860</wp:posOffset>
                </wp:positionH>
                <wp:positionV relativeFrom="paragraph">
                  <wp:posOffset>332740</wp:posOffset>
                </wp:positionV>
                <wp:extent cx="1466850" cy="2540"/>
                <wp:effectExtent l="0" t="35560" r="3810" b="38100"/>
                <wp:wrapNone/>
                <wp:docPr id="189" name="直接箭头连接符 189"/>
                <wp:cNvGraphicFramePr/>
                <a:graphic xmlns:a="http://schemas.openxmlformats.org/drawingml/2006/main">
                  <a:graphicData uri="http://schemas.microsoft.com/office/word/2010/wordprocessingShape">
                    <wps:wsp>
                      <wps:cNvCnPr>
                        <a:cxnSpLocks noChangeShapeType="1"/>
                      </wps:cNvCnPr>
                      <wps:spPr bwMode="auto">
                        <a:xfrm>
                          <a:off x="0" y="0"/>
                          <a:ext cx="1466850" cy="2540"/>
                        </a:xfrm>
                        <a:prstGeom prst="straightConnector1">
                          <a:avLst/>
                        </a:prstGeom>
                        <a:noFill/>
                        <a:ln w="9525" cmpd="sng">
                          <a:solidFill>
                            <a:srgbClr val="000000"/>
                          </a:solidFill>
                          <a:round/>
                          <a:tailEnd type="triangle" w="med" len="med"/>
                        </a:ln>
                      </wps:spPr>
                      <wps:bodyPr/>
                    </wps:wsp>
                  </a:graphicData>
                </a:graphic>
              </wp:anchor>
            </w:drawing>
          </mc:Choice>
          <mc:Fallback>
            <w:pict>
              <v:shape id="_x0000_s1026" o:spid="_x0000_s1026" o:spt="32" type="#_x0000_t32" style="position:absolute;left:0pt;margin-left:291.8pt;margin-top:26.2pt;height:0.2pt;width:115.5pt;z-index:251692032;mso-width-relative:page;mso-height-relative:page;" filled="f" stroked="t" coordsize="21600,21600" o:gfxdata="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JOv9PnZAAAACQEAAA8AAAAAAAAAAQAgAAAAIgAAAGRycy9k&#10;b3ducmV2LnhtbFBLAQIUABQAAAAIAIdO4kB6/zUAAQIAALADAAAOAAAAAAAAAAEAIAAAACgBAABk&#10;cnMvZTJvRG9jLnhtbFBLBQYAAAAABgAGAFkBAACbBQAAAAA=&#10;">
                <v:fill on="f" focussize="0,0"/>
                <v:stroke color="#000000" joinstyle="round" endarrow="block"/>
                <v:imagedata o:title=""/>
                <o:lock v:ext="edit" aspectratio="f"/>
              </v:shape>
            </w:pict>
          </mc:Fallback>
        </mc:AlternateContent>
      </w:r>
      <w:r>
        <w:rPr>
          <w:rFonts w:hint="eastAsia"/>
        </w:rPr>
        <mc:AlternateContent>
          <mc:Choice Requires="wps">
            <w:drawing>
              <wp:anchor distT="0" distB="0" distL="114300" distR="114300" simplePos="0" relativeHeight="251693056" behindDoc="0" locked="0" layoutInCell="1" allowOverlap="1">
                <wp:simplePos x="0" y="0"/>
                <wp:positionH relativeFrom="column">
                  <wp:posOffset>1601470</wp:posOffset>
                </wp:positionH>
                <wp:positionV relativeFrom="paragraph">
                  <wp:posOffset>127000</wp:posOffset>
                </wp:positionV>
                <wp:extent cx="2069465" cy="342900"/>
                <wp:effectExtent l="4445" t="4445" r="6350" b="10795"/>
                <wp:wrapNone/>
                <wp:docPr id="191" name="文本框 191"/>
                <wp:cNvGraphicFramePr/>
                <a:graphic xmlns:a="http://schemas.openxmlformats.org/drawingml/2006/main">
                  <a:graphicData uri="http://schemas.microsoft.com/office/word/2010/wordprocessingShape">
                    <wps:wsp>
                      <wps:cNvSpPr txBox="1">
                        <a:spLocks noChangeArrowheads="1"/>
                      </wps:cNvSpPr>
                      <wps:spPr bwMode="auto">
                        <a:xfrm>
                          <a:off x="0" y="0"/>
                          <a:ext cx="2069465" cy="342900"/>
                        </a:xfrm>
                        <a:prstGeom prst="rect">
                          <a:avLst/>
                        </a:prstGeom>
                        <a:solidFill>
                          <a:srgbClr val="FFFFFF"/>
                        </a:solidFill>
                        <a:ln w="9525" cmpd="sng">
                          <a:solidFill>
                            <a:srgbClr val="000000"/>
                          </a:solidFill>
                          <a:miter lim="800000"/>
                        </a:ln>
                        <a:effectLst/>
                      </wps:spPr>
                      <wps:txbx>
                        <w:txbxContent>
                          <w:p>
                            <w:pPr>
                              <w:jc w:val="center"/>
                            </w:pPr>
                            <w:r>
                              <w:rPr>
                                <w:rFonts w:hint="eastAsia"/>
                              </w:rPr>
                              <w:t>实验室</w:t>
                            </w:r>
                            <w:r>
                              <w:t>领取备案通知书及材料</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26.1pt;margin-top:10pt;height:27pt;width:162.95pt;z-index:251693056;mso-width-relative:page;mso-height-relative:page;" fillcolor="#FFFFFF" filled="t" stroked="t" coordsize="21600,21600" o:gfxdata="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BdPIbQ2QAAAAkBAAAPAAAAAAAAAAEAIAAAACIAAABkcnMvZG93bnJl&#10;di54bWxQSwECFAAUAAAACACHTuJAfD1NxDUCAABWBAAADgAAAAAAAAABACAAAAAoAQAAZHJzL2Uy&#10;b0RvYy54bWxQSwUGAAAAAAYABgBZAQAAzwUAAAAA&#10;">
                <v:fill on="t" focussize="0,0"/>
                <v:stroke color="#000000" miterlimit="8" joinstyle="miter"/>
                <v:imagedata o:title=""/>
                <o:lock v:ext="edit" aspectratio="f"/>
                <v:textbox>
                  <w:txbxContent>
                    <w:p>
                      <w:pPr>
                        <w:jc w:val="center"/>
                      </w:pPr>
                      <w:r>
                        <w:rPr>
                          <w:rFonts w:hint="eastAsia"/>
                        </w:rPr>
                        <w:t>实验室</w:t>
                      </w:r>
                      <w:r>
                        <w:t>领取备案通知书及材料</w:t>
                      </w:r>
                    </w:p>
                  </w:txbxContent>
                </v:textbox>
              </v:shape>
            </w:pict>
          </mc:Fallback>
        </mc:AlternateContent>
      </w:r>
    </w:p>
    <w:p>
      <w:pPr>
        <w:spacing w:line="560" w:lineRule="exact"/>
      </w:pPr>
      <w:r>
        <w:rPr>
          <w:rFonts w:hint="eastAsia"/>
        </w:rPr>
        <mc:AlternateContent>
          <mc:Choice Requires="wps">
            <w:drawing>
              <wp:anchor distT="0" distB="0" distL="114300" distR="114300" simplePos="0" relativeHeight="251694080" behindDoc="0" locked="0" layoutInCell="1" allowOverlap="1">
                <wp:simplePos x="0" y="0"/>
                <wp:positionH relativeFrom="column">
                  <wp:posOffset>631190</wp:posOffset>
                </wp:positionH>
                <wp:positionV relativeFrom="paragraph">
                  <wp:posOffset>314325</wp:posOffset>
                </wp:positionV>
                <wp:extent cx="4070985" cy="704850"/>
                <wp:effectExtent l="4445" t="4445" r="8890" b="6985"/>
                <wp:wrapNone/>
                <wp:docPr id="194" name="文本框 194"/>
                <wp:cNvGraphicFramePr/>
                <a:graphic xmlns:a="http://schemas.openxmlformats.org/drawingml/2006/main">
                  <a:graphicData uri="http://schemas.microsoft.com/office/word/2010/wordprocessingShape">
                    <wps:wsp>
                      <wps:cNvSpPr txBox="1">
                        <a:spLocks noChangeArrowheads="1"/>
                      </wps:cNvSpPr>
                      <wps:spPr bwMode="auto">
                        <a:xfrm>
                          <a:off x="0" y="0"/>
                          <a:ext cx="4070985" cy="704850"/>
                        </a:xfrm>
                        <a:prstGeom prst="rect">
                          <a:avLst/>
                        </a:prstGeom>
                        <a:solidFill>
                          <a:srgbClr val="FFFFFF"/>
                        </a:solidFill>
                        <a:ln w="9525" cmpd="sng">
                          <a:solidFill>
                            <a:srgbClr val="000000"/>
                          </a:solidFill>
                          <a:miter lim="800000"/>
                        </a:ln>
                        <a:effectLst/>
                      </wps:spPr>
                      <wps:txbx>
                        <w:txbxContent>
                          <w:p>
                            <w:pPr>
                              <w:ind w:left="1260" w:hanging="1260" w:hangingChars="600"/>
                              <w:jc w:val="left"/>
                            </w:pPr>
                            <w:r>
                              <w:rPr>
                                <w:rFonts w:hint="eastAsia"/>
                              </w:rPr>
                              <w:t>实验室提交一份备案通知书、《广东省二级病原微生物实验室备案</w:t>
                            </w:r>
                          </w:p>
                          <w:p>
                            <w:pPr>
                              <w:ind w:left="1260" w:hanging="1260" w:hangingChars="600"/>
                              <w:jc w:val="left"/>
                            </w:pPr>
                            <w:r>
                              <w:rPr>
                                <w:rFonts w:hint="eastAsia"/>
                              </w:rPr>
                              <w:t>表》、《第二类病原微生物的实验活动项目开展备案表》以及新型冠</w:t>
                            </w:r>
                          </w:p>
                          <w:p>
                            <w:pPr>
                              <w:ind w:left="1260" w:hanging="1260" w:hangingChars="600"/>
                              <w:jc w:val="left"/>
                            </w:pPr>
                            <w:r>
                              <w:rPr>
                                <w:rFonts w:hint="eastAsia"/>
                              </w:rPr>
                              <w:t>状病毒实验活动项目危害评估报告至设备与实验室管理处存档</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49.7pt;margin-top:24.75pt;height:55.5pt;width:320.55pt;z-index:251694080;mso-width-relative:page;mso-height-relative:page;" fillcolor="#FFFFFF" filled="t" stroked="t" coordsize="21600,21600" o:gfxdata="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AlW1uD1wAAAAkBAAAPAAAAAAAAAAEAIAAAACIAAABkcnMvZG93bnJldi54&#10;bWxQSwECFAAUAAAACACHTuJAA0EexDQCAABWBAAADgAAAAAAAAABACAAAAAmAQAAZHJzL2Uyb0Rv&#10;Yy54bWxQSwUGAAAAAAYABgBZAQAAzAUAAAAA&#10;">
                <v:fill on="t" focussize="0,0"/>
                <v:stroke color="#000000" miterlimit="8" joinstyle="miter"/>
                <v:imagedata o:title=""/>
                <o:lock v:ext="edit" aspectratio="f"/>
                <v:textbox>
                  <w:txbxContent>
                    <w:p>
                      <w:pPr>
                        <w:ind w:left="1260" w:hanging="1260" w:hangingChars="600"/>
                        <w:jc w:val="left"/>
                      </w:pPr>
                      <w:r>
                        <w:rPr>
                          <w:rFonts w:hint="eastAsia"/>
                        </w:rPr>
                        <w:t>实验室提交一份备案通知书、《广东省二级病原微生物实验室备案</w:t>
                      </w:r>
                    </w:p>
                    <w:p>
                      <w:pPr>
                        <w:ind w:left="1260" w:hanging="1260" w:hangingChars="600"/>
                        <w:jc w:val="left"/>
                      </w:pPr>
                      <w:r>
                        <w:rPr>
                          <w:rFonts w:hint="eastAsia"/>
                        </w:rPr>
                        <w:t>表》、《第二类病原微生物的实验活动项目开展备案表》以及新型冠</w:t>
                      </w:r>
                    </w:p>
                    <w:p>
                      <w:pPr>
                        <w:ind w:left="1260" w:hanging="1260" w:hangingChars="600"/>
                        <w:jc w:val="left"/>
                      </w:pPr>
                      <w:r>
                        <w:rPr>
                          <w:rFonts w:hint="eastAsia"/>
                        </w:rPr>
                        <w:t>状病毒实验活动项目危害评估报告至设备与实验室管理处存档</w:t>
                      </w:r>
                    </w:p>
                  </w:txbxContent>
                </v:textbox>
              </v:shape>
            </w:pict>
          </mc:Fallback>
        </mc:AlternateContent>
      </w:r>
      <w:r>
        <w:rPr>
          <w:rFonts w:hint="eastAsia"/>
        </w:rPr>
        <mc:AlternateContent>
          <mc:Choice Requires="wps">
            <w:drawing>
              <wp:anchor distT="0" distB="0" distL="114300" distR="114300" simplePos="0" relativeHeight="251695104" behindDoc="0" locked="0" layoutInCell="1" allowOverlap="1">
                <wp:simplePos x="0" y="0"/>
                <wp:positionH relativeFrom="column">
                  <wp:posOffset>2627630</wp:posOffset>
                </wp:positionH>
                <wp:positionV relativeFrom="paragraph">
                  <wp:posOffset>109220</wp:posOffset>
                </wp:positionV>
                <wp:extent cx="3175" cy="205105"/>
                <wp:effectExtent l="36830" t="0" r="36195" b="635"/>
                <wp:wrapNone/>
                <wp:docPr id="193" name="直接箭头连接符 193"/>
                <wp:cNvGraphicFramePr/>
                <a:graphic xmlns:a="http://schemas.openxmlformats.org/drawingml/2006/main">
                  <a:graphicData uri="http://schemas.microsoft.com/office/word/2010/wordprocessingShape">
                    <wps:wsp>
                      <wps:cNvCnPr>
                        <a:cxnSpLocks noChangeShapeType="1"/>
                      </wps:cNvCnPr>
                      <wps:spPr bwMode="auto">
                        <a:xfrm flipH="1">
                          <a:off x="0" y="0"/>
                          <a:ext cx="3175" cy="205105"/>
                        </a:xfrm>
                        <a:prstGeom prst="straightConnector1">
                          <a:avLst/>
                        </a:prstGeom>
                        <a:noFill/>
                        <a:ln w="9525" cmpd="sng">
                          <a:solidFill>
                            <a:srgbClr val="000000"/>
                          </a:solidFill>
                          <a:round/>
                          <a:tailEnd type="triangle" w="med" len="med"/>
                        </a:ln>
                        <a:effectLst/>
                      </wps:spPr>
                      <wps:bodyPr/>
                    </wps:wsp>
                  </a:graphicData>
                </a:graphic>
              </wp:anchor>
            </w:drawing>
          </mc:Choice>
          <mc:Fallback>
            <w:pict>
              <v:shape id="_x0000_s1026" o:spid="_x0000_s1026" o:spt="32" type="#_x0000_t32" style="position:absolute;left:0pt;flip:x;margin-left:206.9pt;margin-top:8.6pt;height:16.15pt;width:0.25pt;z-index:251695104;mso-width-relative:page;mso-height-relative:page;" filled="f" stroked="t" coordsize="21600,21600" o:gfxdata="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LdGAH9kAAAAJAQAADwAAAAAAAAABACAAAAAi&#10;AAAAZHJzL2Rvd25yZXYueG1sUEsBAhQAFAAAAAgAh07iQAXc5d8JAgAAxwMAAA4AAAAAAAAAAQAg&#10;AAAAKAEAAGRycy9lMm9Eb2MueG1sUEsFBgAAAAAGAAYAWQEAAKMFAAAAAA==&#10;">
                <v:fill on="f" focussize="0,0"/>
                <v:stroke color="#000000" joinstyle="round" endarrow="block"/>
                <v:imagedata o:title=""/>
                <o:lock v:ext="edit" aspectratio="f"/>
              </v:shape>
            </w:pict>
          </mc:Fallback>
        </mc:AlternateContent>
      </w:r>
    </w:p>
    <w:p>
      <w:pPr>
        <w:spacing w:line="560" w:lineRule="exact"/>
      </w:pPr>
    </w:p>
    <w:p>
      <w:pPr>
        <w:spacing w:line="560" w:lineRule="exact"/>
      </w:pPr>
    </w:p>
    <w:p/>
    <w:p>
      <w:pPr>
        <w:spacing w:line="360" w:lineRule="auto"/>
      </w:pPr>
      <w:r>
        <w:rPr>
          <w:rFonts w:hint="eastAsia"/>
        </w:rPr>
        <w:t>注：1.</w:t>
      </w:r>
      <w:r>
        <w:rPr>
          <w:rFonts w:hint="eastAsia"/>
          <w:szCs w:val="21"/>
        </w:rPr>
        <w:t>需要提交的材料</w:t>
      </w:r>
    </w:p>
    <w:p>
      <w:pPr>
        <w:spacing w:line="360" w:lineRule="auto"/>
        <w:ind w:firstLine="420" w:firstLineChars="200"/>
        <w:jc w:val="left"/>
      </w:pPr>
      <w:r>
        <w:rPr>
          <w:rFonts w:hint="eastAsia"/>
        </w:rPr>
        <w:t>（1）《广东省二级病原微生物实验室备案表》、实验人员培训证明、实验室平面图；</w:t>
      </w:r>
    </w:p>
    <w:p>
      <w:pPr>
        <w:spacing w:line="360" w:lineRule="auto"/>
        <w:ind w:firstLine="420" w:firstLineChars="200"/>
      </w:pPr>
      <w:r>
        <w:rPr>
          <w:rFonts w:hint="eastAsia"/>
        </w:rPr>
        <w:t>（2）《第二类病原微生物的实验活动项目开展备案表》及新型冠状病毒实验活动项目危害评估报告。</w:t>
      </w:r>
    </w:p>
    <w:p>
      <w:pPr>
        <w:ind w:firstLine="420" w:firstLineChars="200"/>
        <w:rPr>
          <w:szCs w:val="21"/>
        </w:rPr>
      </w:pPr>
      <w:r>
        <w:rPr>
          <w:rFonts w:hint="eastAsia"/>
        </w:rPr>
        <w:t>2.由于新型冠状病毒属于新发现的病原体，</w:t>
      </w:r>
      <w:r>
        <w:rPr>
          <w:szCs w:val="21"/>
        </w:rPr>
        <w:t>“广东省卫生厅实验室备案管理系统（实验室版）”</w:t>
      </w:r>
      <w:r>
        <w:rPr>
          <w:rFonts w:hint="eastAsia"/>
          <w:szCs w:val="21"/>
        </w:rPr>
        <w:t>暂未</w:t>
      </w:r>
    </w:p>
    <w:p>
      <w:pPr>
        <w:ind w:firstLine="630" w:firstLineChars="300"/>
      </w:pPr>
      <w:r>
        <w:rPr>
          <w:rFonts w:hint="eastAsia"/>
          <w:szCs w:val="21"/>
        </w:rPr>
        <w:t>纳入系统，需要下载相关申请表手动填写。</w:t>
      </w:r>
    </w:p>
    <w:p>
      <w:pPr>
        <w:ind w:firstLine="420" w:firstLineChars="200"/>
      </w:pPr>
      <w:r>
        <w:rPr>
          <w:rFonts w:hint="eastAsia"/>
        </w:rPr>
        <w:t>3.实验室属于其他地级市的相应申请材料需要提交所属地级市卫生健康委员会。</w:t>
      </w:r>
    </w:p>
    <w:sectPr>
      <w:pgSz w:w="11906" w:h="16838"/>
      <w:pgMar w:top="720" w:right="1117" w:bottom="720" w:left="151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jessica">
    <w15:presenceInfo w15:providerId="None" w15:userId="jessic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9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1A6631"/>
    <w:rsid w:val="0060585A"/>
    <w:rsid w:val="006A45B4"/>
    <w:rsid w:val="19AC411A"/>
    <w:rsid w:val="1C1A6631"/>
    <w:rsid w:val="29D208DE"/>
    <w:rsid w:val="39824674"/>
    <w:rsid w:val="58A63B18"/>
    <w:rsid w:val="7AD234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unhideWhenUsed/>
    <w:qFormat/>
    <w:uiPriority w:val="99"/>
    <w:pPr>
      <w:spacing w:before="100" w:beforeAutospacing="1" w:after="100" w:afterAutospacing="1"/>
    </w:pPr>
    <w:rPr>
      <w:rFonts w:ascii="宋体" w:hAnsi="宋体" w:eastAsia="宋体" w:cs="宋体"/>
      <w:sz w:val="24"/>
      <w:szCs w:val="24"/>
      <w:lang w:val="en-US" w:eastAsia="zh-CN" w:bidi="ar-SA"/>
    </w:rPr>
  </w:style>
  <w:style w:type="character" w:customStyle="1" w:styleId="7">
    <w:name w:val="页眉 字符"/>
    <w:basedOn w:val="5"/>
    <w:link w:val="3"/>
    <w:uiPriority w:val="0"/>
    <w:rPr>
      <w:rFonts w:asciiTheme="minorHAnsi" w:hAnsiTheme="minorHAnsi" w:eastAsiaTheme="minorEastAsia" w:cstheme="minorBidi"/>
      <w:kern w:val="2"/>
      <w:sz w:val="18"/>
      <w:szCs w:val="18"/>
    </w:rPr>
  </w:style>
  <w:style w:type="character" w:customStyle="1" w:styleId="8">
    <w:name w:val="页脚 字符"/>
    <w:basedOn w:val="5"/>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SYSU</Company>
  <Pages>1</Pages>
  <Words>44</Words>
  <Characters>257</Characters>
  <Lines>2</Lines>
  <Paragraphs>1</Paragraphs>
  <TotalTime>0</TotalTime>
  <ScaleCrop>false</ScaleCrop>
  <LinksUpToDate>false</LinksUpToDate>
  <CharactersWithSpaces>300</CharactersWithSpaces>
  <Application>WPS Office_10.1.0.7565_F1E327BC-269C-435d-A152-05C5408002CA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2020-02-09T08:40:00Z</dcterms:created>
  <dc:creator>桔子</dc:creator>
  <cp:lastModifiedBy>jessica</cp:lastModifiedBy>
  <dcterms:modified xsi:type="dcterms:W3CDTF">2020-03-31T15:06:28Z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2052-10.1.0.7565</vt:lpwstr>
  </property>
</Properties>
</file>