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09E80" w14:textId="678C150F" w:rsidR="00A9510F" w:rsidRDefault="00000000" w:rsidP="00A9510F">
      <w:pPr>
        <w:jc w:val="left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附件</w:t>
      </w:r>
      <w:r>
        <w:rPr>
          <w:rFonts w:hint="eastAsia"/>
          <w:b/>
          <w:bCs/>
          <w:sz w:val="24"/>
          <w:szCs w:val="32"/>
        </w:rPr>
        <w:t>1</w:t>
      </w:r>
      <w:r>
        <w:rPr>
          <w:rFonts w:hint="eastAsia"/>
          <w:b/>
          <w:bCs/>
          <w:sz w:val="24"/>
          <w:szCs w:val="32"/>
        </w:rPr>
        <w:t>：</w:t>
      </w:r>
    </w:p>
    <w:p w14:paraId="4918177C" w14:textId="7B8D34D4" w:rsidR="00A72A20" w:rsidRDefault="00000000">
      <w:pPr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中山大学“优秀心理委员”</w:t>
      </w:r>
      <w:r w:rsidR="00114328">
        <w:rPr>
          <w:rFonts w:hint="eastAsia"/>
          <w:b/>
          <w:bCs/>
          <w:sz w:val="24"/>
          <w:szCs w:val="32"/>
        </w:rPr>
        <w:t>报名</w:t>
      </w:r>
      <w:r>
        <w:rPr>
          <w:rFonts w:hint="eastAsia"/>
          <w:b/>
          <w:bCs/>
          <w:sz w:val="24"/>
          <w:szCs w:val="32"/>
        </w:rPr>
        <w:t>表</w:t>
      </w:r>
    </w:p>
    <w:p w14:paraId="3C49C8FD" w14:textId="77777777" w:rsidR="00A72A20" w:rsidRDefault="00A72A20">
      <w:pPr>
        <w:jc w:val="center"/>
        <w:rPr>
          <w:b/>
          <w:bCs/>
          <w:sz w:val="24"/>
          <w:szCs w:val="32"/>
        </w:rPr>
      </w:pPr>
    </w:p>
    <w:tbl>
      <w:tblPr>
        <w:tblStyle w:val="a7"/>
        <w:tblpPr w:leftFromText="180" w:rightFromText="180" w:vertAnchor="page" w:horzAnchor="page" w:tblpXSpec="center" w:tblpY="2438"/>
        <w:tblOverlap w:val="never"/>
        <w:tblW w:w="8729" w:type="dxa"/>
        <w:jc w:val="center"/>
        <w:tblLayout w:type="fixed"/>
        <w:tblLook w:val="04A0" w:firstRow="1" w:lastRow="0" w:firstColumn="1" w:lastColumn="0" w:noHBand="0" w:noVBand="1"/>
      </w:tblPr>
      <w:tblGrid>
        <w:gridCol w:w="1539"/>
        <w:gridCol w:w="1912"/>
        <w:gridCol w:w="2009"/>
        <w:gridCol w:w="1517"/>
        <w:gridCol w:w="1752"/>
      </w:tblGrid>
      <w:tr w:rsidR="0072427E" w14:paraId="2F253D77" w14:textId="77777777">
        <w:trPr>
          <w:trHeight w:val="622"/>
          <w:jc w:val="center"/>
        </w:trPr>
        <w:tc>
          <w:tcPr>
            <w:tcW w:w="1539" w:type="dxa"/>
            <w:vAlign w:val="center"/>
          </w:tcPr>
          <w:p w14:paraId="75B05CB0" w14:textId="5F55A939" w:rsidR="00A72A20" w:rsidRDefault="0000000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学院</w:t>
            </w:r>
          </w:p>
        </w:tc>
        <w:tc>
          <w:tcPr>
            <w:tcW w:w="5438" w:type="dxa"/>
            <w:gridSpan w:val="3"/>
            <w:vAlign w:val="center"/>
          </w:tcPr>
          <w:p w14:paraId="09E0B06C" w14:textId="77777777" w:rsidR="00A72A20" w:rsidRDefault="00A72A20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752" w:type="dxa"/>
            <w:vMerge w:val="restart"/>
            <w:vAlign w:val="center"/>
          </w:tcPr>
          <w:p w14:paraId="0BDCC2AE" w14:textId="77777777" w:rsidR="00A72A20" w:rsidRDefault="0000000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</w:rPr>
              <w:t>照片</w:t>
            </w:r>
          </w:p>
        </w:tc>
      </w:tr>
      <w:tr w:rsidR="0072427E" w14:paraId="39F912DE" w14:textId="77777777">
        <w:trPr>
          <w:trHeight w:val="622"/>
          <w:jc w:val="center"/>
        </w:trPr>
        <w:tc>
          <w:tcPr>
            <w:tcW w:w="1539" w:type="dxa"/>
            <w:vAlign w:val="center"/>
          </w:tcPr>
          <w:p w14:paraId="42B3D72C" w14:textId="77777777" w:rsidR="00A72A20" w:rsidRDefault="0000000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被推荐人姓名</w:t>
            </w:r>
          </w:p>
        </w:tc>
        <w:tc>
          <w:tcPr>
            <w:tcW w:w="1912" w:type="dxa"/>
            <w:vAlign w:val="center"/>
          </w:tcPr>
          <w:p w14:paraId="08527DC4" w14:textId="77777777" w:rsidR="00A72A20" w:rsidRDefault="00A72A20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2009" w:type="dxa"/>
            <w:vAlign w:val="center"/>
          </w:tcPr>
          <w:p w14:paraId="5FAF8651" w14:textId="77777777" w:rsidR="00A72A20" w:rsidRDefault="0000000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性别</w:t>
            </w:r>
          </w:p>
        </w:tc>
        <w:tc>
          <w:tcPr>
            <w:tcW w:w="1517" w:type="dxa"/>
            <w:vAlign w:val="center"/>
          </w:tcPr>
          <w:p w14:paraId="6BC0C184" w14:textId="77777777" w:rsidR="00A72A20" w:rsidRDefault="00A72A20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752" w:type="dxa"/>
            <w:vMerge/>
            <w:vAlign w:val="center"/>
          </w:tcPr>
          <w:p w14:paraId="5CCCDAF7" w14:textId="77777777" w:rsidR="00A72A20" w:rsidRDefault="00A72A20">
            <w:pPr>
              <w:jc w:val="center"/>
              <w:rPr>
                <w:sz w:val="22"/>
                <w:szCs w:val="28"/>
              </w:rPr>
            </w:pPr>
          </w:p>
        </w:tc>
      </w:tr>
      <w:tr w:rsidR="0072427E" w14:paraId="4837344D" w14:textId="77777777">
        <w:trPr>
          <w:trHeight w:val="585"/>
          <w:jc w:val="center"/>
        </w:trPr>
        <w:tc>
          <w:tcPr>
            <w:tcW w:w="1539" w:type="dxa"/>
            <w:vAlign w:val="center"/>
          </w:tcPr>
          <w:p w14:paraId="2355A006" w14:textId="77777777" w:rsidR="00A72A20" w:rsidRDefault="0000000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年龄</w:t>
            </w:r>
          </w:p>
        </w:tc>
        <w:tc>
          <w:tcPr>
            <w:tcW w:w="1912" w:type="dxa"/>
            <w:vAlign w:val="center"/>
          </w:tcPr>
          <w:p w14:paraId="26E8C3B3" w14:textId="77777777" w:rsidR="00A72A20" w:rsidRDefault="00A72A20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2009" w:type="dxa"/>
            <w:vAlign w:val="center"/>
          </w:tcPr>
          <w:p w14:paraId="4AA86260" w14:textId="77777777" w:rsidR="00A72A20" w:rsidRDefault="0000000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手机号</w:t>
            </w:r>
          </w:p>
        </w:tc>
        <w:tc>
          <w:tcPr>
            <w:tcW w:w="1517" w:type="dxa"/>
            <w:vAlign w:val="center"/>
          </w:tcPr>
          <w:p w14:paraId="38D2C721" w14:textId="77777777" w:rsidR="00A72A20" w:rsidRDefault="00A72A20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1752" w:type="dxa"/>
            <w:vMerge/>
            <w:vAlign w:val="center"/>
          </w:tcPr>
          <w:p w14:paraId="092E170E" w14:textId="77777777" w:rsidR="00A72A20" w:rsidRDefault="00A72A20">
            <w:pPr>
              <w:jc w:val="center"/>
              <w:rPr>
                <w:sz w:val="22"/>
                <w:szCs w:val="28"/>
              </w:rPr>
            </w:pPr>
          </w:p>
        </w:tc>
      </w:tr>
      <w:tr w:rsidR="0072427E" w14:paraId="12F27F92" w14:textId="77777777">
        <w:trPr>
          <w:trHeight w:val="550"/>
          <w:jc w:val="center"/>
        </w:trPr>
        <w:tc>
          <w:tcPr>
            <w:tcW w:w="1539" w:type="dxa"/>
            <w:vAlign w:val="center"/>
          </w:tcPr>
          <w:p w14:paraId="08DE3B01" w14:textId="77777777" w:rsidR="00A72A20" w:rsidRDefault="0000000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班级</w:t>
            </w:r>
          </w:p>
        </w:tc>
        <w:tc>
          <w:tcPr>
            <w:tcW w:w="1912" w:type="dxa"/>
            <w:vAlign w:val="center"/>
          </w:tcPr>
          <w:p w14:paraId="508A3E59" w14:textId="77777777" w:rsidR="00A72A20" w:rsidRDefault="00A72A20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2009" w:type="dxa"/>
            <w:vAlign w:val="center"/>
          </w:tcPr>
          <w:p w14:paraId="6286C3E2" w14:textId="77777777" w:rsidR="00A72A20" w:rsidRDefault="00000000">
            <w:pPr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担任心理委员时间</w:t>
            </w:r>
          </w:p>
        </w:tc>
        <w:tc>
          <w:tcPr>
            <w:tcW w:w="1517" w:type="dxa"/>
            <w:vAlign w:val="center"/>
          </w:tcPr>
          <w:p w14:paraId="67158FFD" w14:textId="77777777" w:rsidR="00A72A20" w:rsidRDefault="00A72A20">
            <w:pPr>
              <w:rPr>
                <w:sz w:val="22"/>
                <w:szCs w:val="28"/>
              </w:rPr>
            </w:pPr>
          </w:p>
        </w:tc>
        <w:tc>
          <w:tcPr>
            <w:tcW w:w="1752" w:type="dxa"/>
            <w:vMerge/>
            <w:vAlign w:val="center"/>
          </w:tcPr>
          <w:p w14:paraId="4141C36A" w14:textId="77777777" w:rsidR="00A72A20" w:rsidRDefault="00A72A20">
            <w:pPr>
              <w:jc w:val="center"/>
              <w:rPr>
                <w:sz w:val="22"/>
                <w:szCs w:val="28"/>
              </w:rPr>
            </w:pPr>
          </w:p>
        </w:tc>
      </w:tr>
      <w:tr w:rsidR="0072427E" w14:paraId="6FAFEEE1" w14:textId="77777777">
        <w:trPr>
          <w:trHeight w:val="600"/>
          <w:jc w:val="center"/>
        </w:trPr>
        <w:tc>
          <w:tcPr>
            <w:tcW w:w="3451" w:type="dxa"/>
            <w:gridSpan w:val="2"/>
            <w:vAlign w:val="center"/>
          </w:tcPr>
          <w:p w14:paraId="7C14B124" w14:textId="77777777" w:rsidR="00A72A20" w:rsidRDefault="0000000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心委相关荣誉</w:t>
            </w:r>
          </w:p>
        </w:tc>
        <w:tc>
          <w:tcPr>
            <w:tcW w:w="5278" w:type="dxa"/>
            <w:gridSpan w:val="3"/>
            <w:vAlign w:val="center"/>
          </w:tcPr>
          <w:p w14:paraId="40DCBF9E" w14:textId="77777777" w:rsidR="00A72A20" w:rsidRDefault="00A72A20">
            <w:pPr>
              <w:jc w:val="center"/>
              <w:rPr>
                <w:sz w:val="22"/>
                <w:szCs w:val="28"/>
              </w:rPr>
            </w:pPr>
          </w:p>
        </w:tc>
      </w:tr>
      <w:tr w:rsidR="0072427E" w14:paraId="2C5EE35D" w14:textId="77777777">
        <w:trPr>
          <w:trHeight w:val="819"/>
          <w:jc w:val="center"/>
        </w:trPr>
        <w:tc>
          <w:tcPr>
            <w:tcW w:w="3451" w:type="dxa"/>
            <w:gridSpan w:val="2"/>
            <w:vAlign w:val="center"/>
          </w:tcPr>
          <w:p w14:paraId="4B6C2FD0" w14:textId="77777777" w:rsidR="00A72A20" w:rsidRDefault="00000000">
            <w:pPr>
              <w:jc w:val="center"/>
              <w:rPr>
                <w:sz w:val="22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是否组织或参与全国高校心理委员相关活动、会议和学习</w:t>
            </w:r>
          </w:p>
        </w:tc>
        <w:tc>
          <w:tcPr>
            <w:tcW w:w="5278" w:type="dxa"/>
            <w:gridSpan w:val="3"/>
            <w:vAlign w:val="center"/>
          </w:tcPr>
          <w:p w14:paraId="107324FE" w14:textId="77777777" w:rsidR="00A72A20" w:rsidRDefault="0000000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1</w:t>
            </w:r>
            <w:r>
              <w:rPr>
                <w:rFonts w:hint="eastAsia"/>
                <w:sz w:val="22"/>
                <w:szCs w:val="28"/>
              </w:rPr>
              <w:t>、是；</w:t>
            </w:r>
            <w:r>
              <w:rPr>
                <w:rFonts w:hint="eastAsia"/>
                <w:sz w:val="22"/>
                <w:szCs w:val="28"/>
              </w:rPr>
              <w:t xml:space="preserve"> </w:t>
            </w:r>
            <w:r>
              <w:rPr>
                <w:sz w:val="22"/>
                <w:szCs w:val="28"/>
              </w:rPr>
              <w:t xml:space="preserve">        </w:t>
            </w:r>
            <w:r>
              <w:rPr>
                <w:rFonts w:hint="eastAsia"/>
                <w:sz w:val="22"/>
                <w:szCs w:val="28"/>
              </w:rPr>
              <w:t>2</w:t>
            </w:r>
            <w:r>
              <w:rPr>
                <w:rFonts w:hint="eastAsia"/>
                <w:sz w:val="22"/>
                <w:szCs w:val="28"/>
              </w:rPr>
              <w:t>、否</w:t>
            </w:r>
          </w:p>
        </w:tc>
      </w:tr>
      <w:tr w:rsidR="0072427E" w14:paraId="1F0A01C8" w14:textId="77777777">
        <w:trPr>
          <w:trHeight w:val="819"/>
          <w:jc w:val="center"/>
        </w:trPr>
        <w:tc>
          <w:tcPr>
            <w:tcW w:w="3451" w:type="dxa"/>
            <w:gridSpan w:val="2"/>
            <w:vAlign w:val="center"/>
          </w:tcPr>
          <w:p w14:paraId="4F453E60" w14:textId="77777777" w:rsidR="00A72A20" w:rsidRDefault="00000000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是否参加当年的全国高校心理委员工作研讨会并参与现场论坛活动</w:t>
            </w:r>
          </w:p>
        </w:tc>
        <w:tc>
          <w:tcPr>
            <w:tcW w:w="5278" w:type="dxa"/>
            <w:gridSpan w:val="3"/>
            <w:vAlign w:val="center"/>
          </w:tcPr>
          <w:p w14:paraId="2E76CFAE" w14:textId="77777777" w:rsidR="00A72A20" w:rsidRDefault="0000000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1</w:t>
            </w:r>
            <w:r>
              <w:rPr>
                <w:rFonts w:hint="eastAsia"/>
                <w:sz w:val="22"/>
                <w:szCs w:val="28"/>
              </w:rPr>
              <w:t>、是；</w:t>
            </w:r>
            <w:r>
              <w:rPr>
                <w:rFonts w:hint="eastAsia"/>
                <w:sz w:val="22"/>
                <w:szCs w:val="28"/>
              </w:rPr>
              <w:t xml:space="preserve"> </w:t>
            </w:r>
            <w:r>
              <w:rPr>
                <w:sz w:val="22"/>
                <w:szCs w:val="28"/>
              </w:rPr>
              <w:t xml:space="preserve">        </w:t>
            </w:r>
            <w:r>
              <w:rPr>
                <w:rFonts w:hint="eastAsia"/>
                <w:sz w:val="22"/>
                <w:szCs w:val="28"/>
              </w:rPr>
              <w:t>2</w:t>
            </w:r>
            <w:r>
              <w:rPr>
                <w:rFonts w:hint="eastAsia"/>
                <w:sz w:val="22"/>
                <w:szCs w:val="28"/>
              </w:rPr>
              <w:t>、否</w:t>
            </w:r>
          </w:p>
        </w:tc>
      </w:tr>
      <w:tr w:rsidR="0072427E" w14:paraId="2CB271F0" w14:textId="77777777">
        <w:trPr>
          <w:trHeight w:val="1640"/>
          <w:jc w:val="center"/>
        </w:trPr>
        <w:tc>
          <w:tcPr>
            <w:tcW w:w="3451" w:type="dxa"/>
            <w:gridSpan w:val="2"/>
            <w:vAlign w:val="center"/>
          </w:tcPr>
          <w:p w14:paraId="5DF318A4" w14:textId="77777777" w:rsidR="00A72A20" w:rsidRDefault="00000000">
            <w:pPr>
              <w:ind w:firstLineChars="400" w:firstLine="840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自荐/他荐理由</w:t>
            </w:r>
          </w:p>
        </w:tc>
        <w:tc>
          <w:tcPr>
            <w:tcW w:w="5278" w:type="dxa"/>
            <w:gridSpan w:val="3"/>
            <w:vAlign w:val="center"/>
          </w:tcPr>
          <w:p w14:paraId="52053441" w14:textId="77777777" w:rsidR="00A72A20" w:rsidRDefault="00A72A20">
            <w:pPr>
              <w:jc w:val="center"/>
              <w:rPr>
                <w:sz w:val="22"/>
                <w:szCs w:val="28"/>
              </w:rPr>
            </w:pPr>
          </w:p>
        </w:tc>
      </w:tr>
      <w:tr w:rsidR="0072427E" w14:paraId="33DC7B1E" w14:textId="77777777">
        <w:trPr>
          <w:trHeight w:val="1715"/>
          <w:jc w:val="center"/>
        </w:trPr>
        <w:tc>
          <w:tcPr>
            <w:tcW w:w="3451" w:type="dxa"/>
            <w:gridSpan w:val="2"/>
            <w:vAlign w:val="center"/>
          </w:tcPr>
          <w:p w14:paraId="54C9D33C" w14:textId="77777777" w:rsidR="00A72A20" w:rsidRDefault="00000000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辅导员意见</w:t>
            </w:r>
          </w:p>
        </w:tc>
        <w:tc>
          <w:tcPr>
            <w:tcW w:w="5278" w:type="dxa"/>
            <w:gridSpan w:val="3"/>
            <w:vAlign w:val="center"/>
          </w:tcPr>
          <w:p w14:paraId="6FE1139A" w14:textId="77777777" w:rsidR="001E657A" w:rsidRDefault="001E657A">
            <w:pPr>
              <w:jc w:val="center"/>
              <w:rPr>
                <w:sz w:val="22"/>
                <w:szCs w:val="28"/>
              </w:rPr>
            </w:pPr>
          </w:p>
          <w:p w14:paraId="02B3A93E" w14:textId="77777777" w:rsidR="001E657A" w:rsidRDefault="001E657A">
            <w:pPr>
              <w:jc w:val="center"/>
              <w:rPr>
                <w:sz w:val="22"/>
                <w:szCs w:val="28"/>
              </w:rPr>
            </w:pPr>
          </w:p>
          <w:p w14:paraId="1213CBD6" w14:textId="77777777" w:rsidR="001E657A" w:rsidRDefault="001E657A">
            <w:pPr>
              <w:jc w:val="center"/>
              <w:rPr>
                <w:sz w:val="22"/>
                <w:szCs w:val="28"/>
              </w:rPr>
            </w:pPr>
          </w:p>
          <w:p w14:paraId="66A3801D" w14:textId="25F82BFE" w:rsidR="001E657A" w:rsidRDefault="00000000" w:rsidP="001E657A">
            <w:pPr>
              <w:wordWrap w:val="0"/>
              <w:jc w:val="righ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辅导员签字：</w:t>
            </w:r>
            <w:r>
              <w:rPr>
                <w:rFonts w:hint="eastAsia"/>
                <w:sz w:val="22"/>
                <w:szCs w:val="28"/>
              </w:rPr>
              <w:t xml:space="preserve">         </w:t>
            </w:r>
          </w:p>
          <w:p w14:paraId="5DB996D6" w14:textId="1C7F9C7F" w:rsidR="00A72A20" w:rsidRDefault="00000000" w:rsidP="001E657A">
            <w:pPr>
              <w:jc w:val="righ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 xml:space="preserve">    </w:t>
            </w:r>
            <w:r>
              <w:rPr>
                <w:rFonts w:hint="eastAsia"/>
                <w:sz w:val="22"/>
                <w:szCs w:val="28"/>
              </w:rPr>
              <w:t>年</w:t>
            </w:r>
            <w:r>
              <w:rPr>
                <w:rFonts w:hint="eastAsia"/>
                <w:sz w:val="22"/>
                <w:szCs w:val="28"/>
              </w:rPr>
              <w:t xml:space="preserve">    </w:t>
            </w:r>
            <w:r>
              <w:rPr>
                <w:rFonts w:hint="eastAsia"/>
                <w:sz w:val="22"/>
                <w:szCs w:val="28"/>
              </w:rPr>
              <w:t>月</w:t>
            </w:r>
            <w:r>
              <w:rPr>
                <w:rFonts w:hint="eastAsia"/>
                <w:sz w:val="22"/>
                <w:szCs w:val="28"/>
              </w:rPr>
              <w:t xml:space="preserve">    </w:t>
            </w:r>
            <w:r>
              <w:rPr>
                <w:rFonts w:hint="eastAsia"/>
                <w:sz w:val="22"/>
                <w:szCs w:val="28"/>
              </w:rPr>
              <w:t>日</w:t>
            </w:r>
            <w:r>
              <w:rPr>
                <w:rFonts w:hint="eastAsia"/>
                <w:sz w:val="22"/>
                <w:szCs w:val="28"/>
              </w:rPr>
              <w:t xml:space="preserve">  </w:t>
            </w:r>
          </w:p>
        </w:tc>
      </w:tr>
      <w:tr w:rsidR="0072427E" w14:paraId="118802F6" w14:textId="77777777">
        <w:trPr>
          <w:trHeight w:val="1670"/>
          <w:jc w:val="center"/>
        </w:trPr>
        <w:tc>
          <w:tcPr>
            <w:tcW w:w="3451" w:type="dxa"/>
            <w:gridSpan w:val="2"/>
            <w:vAlign w:val="center"/>
          </w:tcPr>
          <w:p w14:paraId="2C6BEC8A" w14:textId="77777777" w:rsidR="00A72A20" w:rsidRDefault="00000000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单位意见</w:t>
            </w:r>
          </w:p>
        </w:tc>
        <w:tc>
          <w:tcPr>
            <w:tcW w:w="5278" w:type="dxa"/>
            <w:gridSpan w:val="3"/>
            <w:vAlign w:val="center"/>
          </w:tcPr>
          <w:p w14:paraId="5EF6EC8C" w14:textId="77777777" w:rsidR="00A72A20" w:rsidRDefault="00A72A20">
            <w:pPr>
              <w:jc w:val="center"/>
              <w:rPr>
                <w:sz w:val="22"/>
                <w:szCs w:val="28"/>
              </w:rPr>
            </w:pPr>
          </w:p>
          <w:p w14:paraId="6C10742E" w14:textId="77777777" w:rsidR="001E657A" w:rsidRDefault="001E657A">
            <w:pPr>
              <w:jc w:val="center"/>
              <w:rPr>
                <w:sz w:val="22"/>
                <w:szCs w:val="28"/>
              </w:rPr>
            </w:pPr>
          </w:p>
          <w:p w14:paraId="6A47D43C" w14:textId="77777777" w:rsidR="001E657A" w:rsidRDefault="001E657A" w:rsidP="001E657A">
            <w:pPr>
              <w:jc w:val="center"/>
              <w:rPr>
                <w:sz w:val="22"/>
                <w:szCs w:val="28"/>
              </w:rPr>
            </w:pPr>
          </w:p>
          <w:p w14:paraId="52DA27D5" w14:textId="77777777" w:rsidR="001E657A" w:rsidRDefault="00000000" w:rsidP="001E657A">
            <w:pPr>
              <w:wordWrap w:val="0"/>
              <w:jc w:val="righ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（加盖单位公章）</w:t>
            </w:r>
            <w:r>
              <w:rPr>
                <w:rFonts w:hint="eastAsia"/>
                <w:sz w:val="22"/>
                <w:szCs w:val="28"/>
              </w:rPr>
              <w:t xml:space="preserve">    </w:t>
            </w:r>
          </w:p>
          <w:p w14:paraId="435E3E47" w14:textId="2D4AB6E2" w:rsidR="001E657A" w:rsidRDefault="00000000" w:rsidP="001E657A">
            <w:pPr>
              <w:wordWrap w:val="0"/>
              <w:jc w:val="righ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 xml:space="preserve">    </w:t>
            </w:r>
            <w:r>
              <w:rPr>
                <w:rFonts w:hint="eastAsia"/>
                <w:sz w:val="22"/>
                <w:szCs w:val="28"/>
              </w:rPr>
              <w:t>年</w:t>
            </w:r>
            <w:r>
              <w:rPr>
                <w:rFonts w:hint="eastAsia"/>
                <w:sz w:val="22"/>
                <w:szCs w:val="28"/>
              </w:rPr>
              <w:t xml:space="preserve">    </w:t>
            </w:r>
            <w:r>
              <w:rPr>
                <w:rFonts w:hint="eastAsia"/>
                <w:sz w:val="22"/>
                <w:szCs w:val="28"/>
              </w:rPr>
              <w:t>月</w:t>
            </w:r>
            <w:r>
              <w:rPr>
                <w:rFonts w:hint="eastAsia"/>
                <w:sz w:val="22"/>
                <w:szCs w:val="28"/>
              </w:rPr>
              <w:t xml:space="preserve">    </w:t>
            </w:r>
            <w:r>
              <w:rPr>
                <w:rFonts w:hint="eastAsia"/>
                <w:sz w:val="22"/>
                <w:szCs w:val="28"/>
              </w:rPr>
              <w:t>日</w:t>
            </w:r>
            <w:r>
              <w:rPr>
                <w:rFonts w:hint="eastAsia"/>
                <w:sz w:val="22"/>
                <w:szCs w:val="28"/>
              </w:rPr>
              <w:t xml:space="preserve">  </w:t>
            </w:r>
          </w:p>
        </w:tc>
      </w:tr>
    </w:tbl>
    <w:p w14:paraId="29E650B0" w14:textId="77777777" w:rsidR="00A72A20" w:rsidRDefault="00000000"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备注：</w:t>
      </w:r>
    </w:p>
    <w:p w14:paraId="03B2480F" w14:textId="6023EA14" w:rsidR="00A72A20" w:rsidRDefault="00000000">
      <w:pPr>
        <w:numPr>
          <w:ilvl w:val="0"/>
          <w:numId w:val="1"/>
        </w:numPr>
        <w:ind w:firstLineChars="200" w:firstLine="420"/>
        <w:rPr>
          <w:rFonts w:ascii="宋体" w:hAnsi="宋体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>各</w:t>
      </w:r>
      <w:r w:rsidR="000C6D93">
        <w:rPr>
          <w:rFonts w:ascii="宋体" w:hAnsi="宋体" w:hint="eastAsia"/>
          <w:color w:val="000000"/>
          <w:kern w:val="0"/>
          <w:szCs w:val="21"/>
        </w:rPr>
        <w:t>院系</w:t>
      </w:r>
      <w:r>
        <w:rPr>
          <w:rFonts w:ascii="宋体" w:hAnsi="宋体" w:hint="eastAsia"/>
          <w:color w:val="000000"/>
          <w:kern w:val="0"/>
          <w:szCs w:val="21"/>
        </w:rPr>
        <w:t>推荐入选“</w:t>
      </w:r>
      <w:r w:rsidR="000C6D93">
        <w:rPr>
          <w:rFonts w:ascii="宋体" w:hAnsi="宋体" w:hint="eastAsia"/>
          <w:color w:val="000000"/>
          <w:kern w:val="0"/>
          <w:szCs w:val="21"/>
        </w:rPr>
        <w:t>优秀</w:t>
      </w:r>
      <w:r>
        <w:rPr>
          <w:rFonts w:ascii="宋体" w:hAnsi="宋体" w:hint="eastAsia"/>
          <w:color w:val="000000"/>
          <w:kern w:val="0"/>
          <w:szCs w:val="21"/>
        </w:rPr>
        <w:t>心理委员”</w:t>
      </w:r>
      <w:r w:rsidR="000C6D93">
        <w:rPr>
          <w:rFonts w:ascii="宋体" w:hAnsi="宋体" w:hint="eastAsia"/>
          <w:color w:val="000000"/>
          <w:kern w:val="0"/>
          <w:szCs w:val="21"/>
        </w:rPr>
        <w:t>，</w:t>
      </w:r>
      <w:r>
        <w:rPr>
          <w:rFonts w:ascii="宋体" w:hAnsi="宋体" w:hint="eastAsia"/>
          <w:color w:val="000000"/>
          <w:kern w:val="0"/>
          <w:szCs w:val="21"/>
        </w:rPr>
        <w:t>由各</w:t>
      </w:r>
      <w:r w:rsidR="000C6D93">
        <w:rPr>
          <w:rFonts w:ascii="宋体" w:hAnsi="宋体" w:hint="eastAsia"/>
          <w:color w:val="000000"/>
          <w:kern w:val="0"/>
          <w:szCs w:val="21"/>
        </w:rPr>
        <w:t>单位协助</w:t>
      </w:r>
      <w:r>
        <w:rPr>
          <w:rFonts w:ascii="宋体" w:hAnsi="宋体" w:hint="eastAsia"/>
          <w:color w:val="000000"/>
          <w:kern w:val="0"/>
          <w:szCs w:val="21"/>
        </w:rPr>
        <w:t>制作该候选心理委员的文字及视频资料（文字介绍500字以内，视频格式为MP4，时长5分钟以内，视频容量小于2</w:t>
      </w:r>
      <w:r>
        <w:rPr>
          <w:rFonts w:ascii="宋体" w:hAnsi="宋体"/>
          <w:color w:val="000000"/>
          <w:kern w:val="0"/>
          <w:szCs w:val="21"/>
        </w:rPr>
        <w:t>00</w:t>
      </w:r>
      <w:r>
        <w:rPr>
          <w:rFonts w:ascii="宋体" w:hAnsi="宋体" w:hint="eastAsia"/>
          <w:color w:val="000000"/>
          <w:kern w:val="0"/>
          <w:szCs w:val="21"/>
        </w:rPr>
        <w:t>M）;</w:t>
      </w:r>
    </w:p>
    <w:p w14:paraId="69830BF0" w14:textId="77777777" w:rsidR="00A72A20" w:rsidRDefault="00000000">
      <w:pPr>
        <w:numPr>
          <w:ilvl w:val="0"/>
          <w:numId w:val="1"/>
        </w:numPr>
        <w:ind w:firstLineChars="200" w:firstLine="420"/>
        <w:rPr>
          <w:rFonts w:ascii="宋体" w:hAnsi="宋体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>被推荐人相关荣誉证书需复印件或扫描件;</w:t>
      </w:r>
    </w:p>
    <w:p w14:paraId="636DE1A2" w14:textId="5F559A9B" w:rsidR="00A72A20" w:rsidRDefault="00000000">
      <w:pPr>
        <w:numPr>
          <w:ilvl w:val="0"/>
          <w:numId w:val="1"/>
        </w:numPr>
        <w:ind w:firstLineChars="200" w:firstLine="420"/>
        <w:rPr>
          <w:rFonts w:ascii="宋体" w:hAnsi="宋体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>报名截止时间</w:t>
      </w:r>
      <w:r w:rsidR="000C6D93">
        <w:rPr>
          <w:rFonts w:ascii="宋体" w:hAnsi="宋体" w:hint="eastAsia"/>
          <w:color w:val="000000"/>
          <w:kern w:val="0"/>
          <w:szCs w:val="21"/>
        </w:rPr>
        <w:t>2024</w:t>
      </w:r>
      <w:del w:id="0" w:author="泽洲 蒋" w:date="2024-05-07T17:35:00Z" w16du:dateUtc="2024-05-07T09:35:00Z">
        <w:r w:rsidR="000C6D93" w:rsidDel="00EE0C35">
          <w:rPr>
            <w:rFonts w:ascii="宋体" w:hAnsi="宋体" w:hint="eastAsia"/>
            <w:color w:val="000000"/>
            <w:kern w:val="0"/>
            <w:szCs w:val="21"/>
          </w:rPr>
          <w:delText>年</w:delText>
        </w:r>
      </w:del>
      <w:r>
        <w:rPr>
          <w:rFonts w:ascii="宋体" w:hAnsi="宋体" w:hint="eastAsia"/>
          <w:color w:val="000000"/>
          <w:kern w:val="0"/>
          <w:szCs w:val="21"/>
        </w:rPr>
        <w:t>年</w:t>
      </w:r>
      <w:r w:rsidR="000C6D93">
        <w:rPr>
          <w:rFonts w:ascii="宋体" w:hAnsi="宋体" w:hint="eastAsia"/>
          <w:color w:val="000000"/>
          <w:kern w:val="0"/>
          <w:szCs w:val="21"/>
        </w:rPr>
        <w:t>5</w:t>
      </w:r>
      <w:r>
        <w:rPr>
          <w:rFonts w:ascii="宋体" w:hAnsi="宋体" w:hint="eastAsia"/>
          <w:color w:val="000000"/>
          <w:kern w:val="0"/>
          <w:szCs w:val="21"/>
        </w:rPr>
        <w:t>月</w:t>
      </w:r>
      <w:ins w:id="1" w:author="泽洲 蒋" w:date="2024-05-07T17:34:00Z" w16du:dateUtc="2024-05-07T09:34:00Z">
        <w:r w:rsidR="00EE0C35">
          <w:rPr>
            <w:rFonts w:ascii="宋体" w:hAnsi="宋体" w:hint="eastAsia"/>
            <w:color w:val="000000"/>
            <w:kern w:val="0"/>
            <w:szCs w:val="21"/>
          </w:rPr>
          <w:t>1</w:t>
        </w:r>
      </w:ins>
      <w:r w:rsidR="000C6D93">
        <w:rPr>
          <w:rFonts w:ascii="宋体" w:hAnsi="宋体" w:hint="eastAsia"/>
          <w:color w:val="000000"/>
          <w:kern w:val="0"/>
          <w:szCs w:val="21"/>
        </w:rPr>
        <w:t>7</w:t>
      </w:r>
      <w:r>
        <w:rPr>
          <w:rFonts w:ascii="宋体" w:hAnsi="宋体" w:hint="eastAsia"/>
          <w:color w:val="000000"/>
          <w:kern w:val="0"/>
          <w:szCs w:val="21"/>
        </w:rPr>
        <w:t>日17:</w:t>
      </w:r>
      <w:r>
        <w:rPr>
          <w:rFonts w:ascii="宋体" w:hAnsi="宋体"/>
          <w:color w:val="000000"/>
          <w:kern w:val="0"/>
          <w:szCs w:val="21"/>
        </w:rPr>
        <w:t>0</w:t>
      </w:r>
      <w:r>
        <w:rPr>
          <w:rFonts w:ascii="宋体" w:hAnsi="宋体" w:hint="eastAsia"/>
          <w:color w:val="000000"/>
          <w:kern w:val="0"/>
          <w:szCs w:val="21"/>
        </w:rPr>
        <w:t>0;</w:t>
      </w:r>
    </w:p>
    <w:p w14:paraId="62AA6363" w14:textId="039B614F" w:rsidR="00A72A20" w:rsidRDefault="00000000" w:rsidP="000C6D93">
      <w:pPr>
        <w:numPr>
          <w:ilvl w:val="0"/>
          <w:numId w:val="1"/>
        </w:numPr>
        <w:ind w:firstLineChars="200" w:firstLine="420"/>
        <w:rPr>
          <w:rFonts w:ascii="宋体" w:hAnsi="宋体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kern w:val="0"/>
          <w:szCs w:val="21"/>
        </w:rPr>
        <w:t>单位意见需单位盖章</w:t>
      </w:r>
      <w:r w:rsidR="004C069E">
        <w:rPr>
          <w:rFonts w:ascii="宋体" w:hAnsi="宋体" w:hint="eastAsia"/>
          <w:color w:val="000000"/>
          <w:kern w:val="0"/>
          <w:szCs w:val="21"/>
        </w:rPr>
        <w:t>。</w:t>
      </w:r>
    </w:p>
    <w:p w14:paraId="012465E3" w14:textId="3D2722B3" w:rsidR="004C069E" w:rsidRPr="000C6D93" w:rsidRDefault="00000000" w:rsidP="000C6D93">
      <w:pPr>
        <w:numPr>
          <w:ilvl w:val="0"/>
          <w:numId w:val="1"/>
        </w:numPr>
        <w:ind w:firstLineChars="200" w:firstLine="420"/>
        <w:rPr>
          <w:rFonts w:ascii="宋体" w:hAnsi="宋体"/>
          <w:color w:val="000000"/>
          <w:kern w:val="0"/>
          <w:szCs w:val="21"/>
        </w:rPr>
      </w:pPr>
      <w:r>
        <w:rPr>
          <w:rFonts w:hint="eastAsia"/>
          <w:bCs/>
          <w:szCs w:val="32"/>
        </w:rPr>
        <w:t>电子版由学院汇总后提交至邮箱：</w:t>
      </w:r>
      <w:r>
        <w:rPr>
          <w:rFonts w:hint="eastAsia"/>
        </w:rPr>
        <w:t>mhecc@mail.sysu.edu.cn</w:t>
      </w:r>
    </w:p>
    <w:sectPr w:rsidR="004C069E" w:rsidRPr="000C6D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4BAEC" w14:textId="77777777" w:rsidR="00A16E87" w:rsidRDefault="00A16E87" w:rsidP="00440909">
      <w:r>
        <w:separator/>
      </w:r>
    </w:p>
  </w:endnote>
  <w:endnote w:type="continuationSeparator" w:id="0">
    <w:p w14:paraId="034B7DA2" w14:textId="77777777" w:rsidR="00A16E87" w:rsidRDefault="00A16E87" w:rsidP="0044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25FA8" w14:textId="77777777" w:rsidR="00A16E87" w:rsidRDefault="00A16E87" w:rsidP="00440909">
      <w:r>
        <w:separator/>
      </w:r>
    </w:p>
  </w:footnote>
  <w:footnote w:type="continuationSeparator" w:id="0">
    <w:p w14:paraId="4604A591" w14:textId="77777777" w:rsidR="00A16E87" w:rsidRDefault="00A16E87" w:rsidP="0044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962AD9"/>
    <w:multiLevelType w:val="singleLevel"/>
    <w:tmpl w:val="7A962AD9"/>
    <w:lvl w:ilvl="0">
      <w:start w:val="1"/>
      <w:numFmt w:val="decimal"/>
      <w:suff w:val="space"/>
      <w:lvlText w:val="%1、"/>
      <w:lvlJc w:val="left"/>
    </w:lvl>
  </w:abstractNum>
  <w:num w:numId="1" w16cid:durableId="31787897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泽洲 蒋">
    <w15:presenceInfo w15:providerId="Windows Live" w15:userId="3a14009338242d2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Y2YmM0Yzk2MWFhYTA0Y2RmYzg3YjJhYzJkYTc0NDIifQ=="/>
  </w:docVars>
  <w:rsids>
    <w:rsidRoot w:val="00091324"/>
    <w:rsid w:val="0002646C"/>
    <w:rsid w:val="00060182"/>
    <w:rsid w:val="00091324"/>
    <w:rsid w:val="000C3EAD"/>
    <w:rsid w:val="000C6D93"/>
    <w:rsid w:val="000C6DDF"/>
    <w:rsid w:val="000D2557"/>
    <w:rsid w:val="00114328"/>
    <w:rsid w:val="00174749"/>
    <w:rsid w:val="001E657A"/>
    <w:rsid w:val="00440909"/>
    <w:rsid w:val="004A4E73"/>
    <w:rsid w:val="004C069E"/>
    <w:rsid w:val="005D7187"/>
    <w:rsid w:val="0072427E"/>
    <w:rsid w:val="00831D2D"/>
    <w:rsid w:val="008E471A"/>
    <w:rsid w:val="00A16E87"/>
    <w:rsid w:val="00A72A20"/>
    <w:rsid w:val="00A9510F"/>
    <w:rsid w:val="00B8584E"/>
    <w:rsid w:val="00D73ABD"/>
    <w:rsid w:val="00D916AE"/>
    <w:rsid w:val="00EC5DCE"/>
    <w:rsid w:val="00EE0C35"/>
    <w:rsid w:val="4DAE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3D8D21"/>
  <w15:docId w15:val="{1865E0BF-140F-4C78-B234-139C9A5E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rFonts w:ascii="Calibri" w:hAnsi="Calibri" w:cs="宋体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hAnsi="Calibri" w:cs="宋体"/>
      <w:kern w:val="2"/>
      <w:sz w:val="18"/>
      <w:szCs w:val="18"/>
    </w:rPr>
  </w:style>
  <w:style w:type="paragraph" w:styleId="a8">
    <w:name w:val="Revision"/>
    <w:hidden/>
    <w:uiPriority w:val="99"/>
    <w:unhideWhenUsed/>
    <w:rsid w:val="00440909"/>
    <w:rPr>
      <w:rFonts w:ascii="Calibri" w:hAnsi="Calibri" w:cs="宋体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不二臣</dc:creator>
  <cp:lastModifiedBy>泽洲 蒋</cp:lastModifiedBy>
  <cp:revision>9</cp:revision>
  <dcterms:created xsi:type="dcterms:W3CDTF">2023-08-27T15:52:00Z</dcterms:created>
  <dcterms:modified xsi:type="dcterms:W3CDTF">2024-05-07T09:35:00Z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B0D01C909E5B4DC3AD8E74F664758870_13</vt:lpwstr>
  </property>
  <property fmtid="{D5CDD505-2E9C-101B-9397-08002B2CF9AE}" pid="3" name="KSOProductBuildVer">
    <vt:lpwstr>2052-12.1.0.15712</vt:lpwstr>
  </property>
</Properties>
</file>